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3A175" w14:textId="77777777" w:rsidR="001A0583" w:rsidRDefault="00000000">
      <w:pPr>
        <w:rPr>
          <w:rFonts w:asciiTheme="minorHAnsi" w:hAnsiTheme="minorHAnsi" w:cs="Calibri"/>
          <w:b/>
          <w:bCs/>
          <w:sz w:val="22"/>
          <w:szCs w:val="22"/>
          <w:u w:val="single"/>
          <w:lang w:val="en-GB"/>
        </w:rPr>
      </w:pPr>
      <w:r>
        <w:rPr>
          <w:rFonts w:asciiTheme="minorHAnsi" w:hAnsiTheme="minorHAnsi" w:cs="Calibri"/>
          <w:b/>
          <w:bCs/>
          <w:caps/>
          <w:sz w:val="22"/>
          <w:szCs w:val="22"/>
          <w:lang w:val="en-GB"/>
        </w:rPr>
        <w:t xml:space="preserve">Assessment of RESOURCES, </w:t>
      </w:r>
      <w:proofErr w:type="gramStart"/>
      <w:r>
        <w:rPr>
          <w:rFonts w:asciiTheme="minorHAnsi" w:hAnsiTheme="minorHAnsi" w:cs="Calibri"/>
          <w:b/>
          <w:bCs/>
          <w:caps/>
          <w:sz w:val="22"/>
          <w:szCs w:val="22"/>
          <w:lang w:val="en-GB"/>
        </w:rPr>
        <w:t>THREATS</w:t>
      </w:r>
      <w:proofErr w:type="gramEnd"/>
      <w:r>
        <w:rPr>
          <w:rFonts w:asciiTheme="minorHAnsi" w:hAnsiTheme="minorHAnsi" w:cs="Calibri"/>
          <w:b/>
          <w:bCs/>
          <w:caps/>
          <w:sz w:val="22"/>
          <w:szCs w:val="22"/>
          <w:lang w:val="en-GB"/>
        </w:rPr>
        <w:t xml:space="preserve"> AND IMPACTS</w:t>
      </w:r>
    </w:p>
    <w:p w14:paraId="04C5C486" w14:textId="77777777" w:rsidR="001A0583" w:rsidRDefault="001A0583">
      <w:pPr>
        <w:rPr>
          <w:rFonts w:asciiTheme="minorHAnsi" w:hAnsiTheme="minorHAnsi" w:cs="Calibri"/>
          <w:b/>
          <w:bCs/>
          <w:sz w:val="22"/>
          <w:szCs w:val="22"/>
          <w:u w:val="single"/>
          <w:lang w:val="en-GB"/>
        </w:rPr>
      </w:pPr>
    </w:p>
    <w:p w14:paraId="3210F2F1" w14:textId="77777777" w:rsidR="001A0583" w:rsidRDefault="001A0583">
      <w:pPr>
        <w:rPr>
          <w:rFonts w:asciiTheme="minorHAnsi" w:hAnsiTheme="minorHAnsi" w:cs="Calibri"/>
          <w:color w:val="auto"/>
          <w:sz w:val="22"/>
          <w:szCs w:val="22"/>
          <w:lang w:val="en-GB"/>
        </w:rPr>
      </w:pPr>
    </w:p>
    <w:p w14:paraId="6A8D7C72" w14:textId="27003031" w:rsidR="00125C80" w:rsidRDefault="00000000">
      <w:pPr>
        <w:pStyle w:val="Textbody"/>
        <w:spacing w:after="0"/>
        <w:jc w:val="left"/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0" distB="0" distL="0" distR="0" wp14:anchorId="65A3ABCB" wp14:editId="68F69CF1">
            <wp:extent cx="4663440" cy="3649980"/>
            <wp:effectExtent l="0" t="0" r="3810" b="762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dpi="0" rotWithShape="1">
                    <a:blip r:embed="rId6"/>
                    <a:srcRect t="6546" r="61853" b="15115"/>
                    <a:stretch/>
                  </pic:blipFill>
                  <pic:spPr bwMode="auto">
                    <a:xfrm>
                      <a:off x="0" y="0"/>
                      <a:ext cx="4663440" cy="3649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457F2C" w14:textId="77777777" w:rsidR="00125C80" w:rsidRDefault="00125C80">
      <w:pPr>
        <w:pStyle w:val="Textbody"/>
        <w:spacing w:after="0"/>
        <w:jc w:val="left"/>
        <w:rPr>
          <w:rFonts w:ascii="Calibri" w:hAnsi="Calibri" w:cs="Calibri"/>
          <w:sz w:val="22"/>
          <w:szCs w:val="22"/>
        </w:rPr>
      </w:pPr>
    </w:p>
    <w:p w14:paraId="12A9325B" w14:textId="0ACC8A5D" w:rsidR="001A0583" w:rsidRPr="00B9393A" w:rsidRDefault="00125C80">
      <w:pPr>
        <w:pStyle w:val="Textbody"/>
        <w:spacing w:after="0"/>
        <w:jc w:val="left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1D40E7D2" wp14:editId="6F3BAAF1">
            <wp:extent cx="6122504" cy="1846907"/>
            <wp:effectExtent l="0" t="0" r="0" b="127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532" cy="1851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393A">
        <w:rPr>
          <w:rFonts w:ascii="Calibri" w:hAnsi="Calibri" w:cs="Calibri"/>
          <w:sz w:val="22"/>
          <w:szCs w:val="22"/>
        </w:rPr>
        <w:br w:type="page"/>
      </w:r>
      <w:r w:rsidRPr="00B9393A">
        <w:rPr>
          <w:rFonts w:ascii="Calibri" w:hAnsi="Calibri" w:cs="Calibri"/>
          <w:b/>
          <w:bCs/>
          <w:sz w:val="22"/>
          <w:szCs w:val="22"/>
        </w:rPr>
        <w:lastRenderedPageBreak/>
        <w:t>System cause-</w:t>
      </w:r>
      <w:proofErr w:type="spellStart"/>
      <w:r w:rsidRPr="00B9393A">
        <w:rPr>
          <w:rFonts w:ascii="Calibri" w:hAnsi="Calibri" w:cs="Calibri"/>
          <w:b/>
          <w:bCs/>
          <w:sz w:val="22"/>
          <w:szCs w:val="22"/>
        </w:rPr>
        <w:t>effect</w:t>
      </w:r>
      <w:proofErr w:type="spellEnd"/>
      <w:r w:rsidRPr="00B9393A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B9393A">
        <w:rPr>
          <w:rFonts w:ascii="Calibri" w:hAnsi="Calibri" w:cs="Calibri"/>
          <w:b/>
          <w:bCs/>
          <w:sz w:val="22"/>
          <w:szCs w:val="22"/>
        </w:rPr>
        <w:t>analysis</w:t>
      </w:r>
      <w:proofErr w:type="spellEnd"/>
      <w:r w:rsidRPr="00B9393A">
        <w:rPr>
          <w:rFonts w:ascii="Calibri" w:hAnsi="Calibri" w:cs="Calibri"/>
          <w:b/>
          <w:bCs/>
          <w:sz w:val="22"/>
          <w:szCs w:val="22"/>
        </w:rPr>
        <w:t>: </w:t>
      </w:r>
      <w:r w:rsidR="00B9393A" w:rsidRPr="00B9393A">
        <w:rPr>
          <w:rFonts w:ascii="Calibri" w:hAnsi="Calibri" w:cs="Calibri"/>
          <w:i/>
          <w:iCs/>
          <w:sz w:val="22"/>
          <w:szCs w:val="22"/>
          <w:lang w:eastAsia="en-GB" w:bidi="en-GB"/>
        </w:rPr>
        <w:t>Gestione della qualità delle acque di</w:t>
      </w:r>
      <w:r w:rsidR="00B9393A">
        <w:rPr>
          <w:rFonts w:ascii="Calibri" w:hAnsi="Calibri" w:cs="Calibri"/>
          <w:i/>
          <w:iCs/>
          <w:sz w:val="22"/>
          <w:szCs w:val="22"/>
          <w:lang w:eastAsia="en-GB" w:bidi="en-GB"/>
        </w:rPr>
        <w:t xml:space="preserve"> balneazione.</w:t>
      </w:r>
      <w:r w:rsidR="005C399E">
        <w:rPr>
          <w:rFonts w:ascii="Calibri" w:hAnsi="Calibri" w:cs="Calibri"/>
          <w:i/>
          <w:iCs/>
          <w:sz w:val="22"/>
          <w:szCs w:val="22"/>
          <w:lang w:eastAsia="en-GB" w:bidi="en-GB"/>
        </w:rPr>
        <w:t xml:space="preserve"> Turismo.</w:t>
      </w:r>
    </w:p>
    <w:p w14:paraId="7FFD88EC" w14:textId="77777777" w:rsidR="001A0583" w:rsidRPr="00B9393A" w:rsidRDefault="001A0583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14255" w:type="dxa"/>
        <w:tblInd w:w="214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403"/>
        <w:gridCol w:w="1519"/>
        <w:gridCol w:w="3155"/>
        <w:gridCol w:w="2220"/>
        <w:gridCol w:w="3116"/>
        <w:gridCol w:w="3842"/>
      </w:tblGrid>
      <w:tr w:rsidR="001A0583" w14:paraId="365B3C67" w14:textId="77777777">
        <w:trPr>
          <w:trHeight w:val="229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7ACAF5" w14:textId="77777777" w:rsidR="001A0583" w:rsidRPr="00B9393A" w:rsidRDefault="001A0583">
            <w:pPr>
              <w:pStyle w:val="Textbody"/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</w:p>
          <w:p w14:paraId="4DC8F158" w14:textId="77777777" w:rsidR="001A0583" w:rsidRPr="00B9393A" w:rsidRDefault="001A0583">
            <w:pPr>
              <w:pStyle w:val="Textbody"/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</w:p>
          <w:p w14:paraId="30DF9CBA" w14:textId="77777777" w:rsidR="001A0583" w:rsidRPr="00B9393A" w:rsidRDefault="001A0583">
            <w:pPr>
              <w:pStyle w:val="Textbody"/>
              <w:spacing w:after="0"/>
              <w:jc w:val="center"/>
              <w:rPr>
                <w:rFonts w:ascii="Calibri" w:hAnsi="Calibri" w:cs="Calibri"/>
                <w:b/>
                <w:bCs/>
              </w:rPr>
            </w:pPr>
          </w:p>
          <w:p w14:paraId="0D8C6AA8" w14:textId="77777777" w:rsidR="001A0583" w:rsidRDefault="00000000">
            <w:pPr>
              <w:pStyle w:val="Textbody"/>
              <w:spacing w:after="0"/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N.</w:t>
            </w:r>
          </w:p>
        </w:tc>
        <w:tc>
          <w:tcPr>
            <w:tcW w:w="4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EE475C3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Component</w:t>
            </w:r>
          </w:p>
        </w:tc>
        <w:tc>
          <w:tcPr>
            <w:tcW w:w="5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D86A5A9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Direct Interaction with other components</w:t>
            </w:r>
          </w:p>
        </w:tc>
        <w:tc>
          <w:tcPr>
            <w:tcW w:w="384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18E2CD9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Management options/Governance Protocols</w:t>
            </w:r>
          </w:p>
        </w:tc>
      </w:tr>
      <w:tr w:rsidR="001A0583" w:rsidRPr="005C399E" w14:paraId="19314447" w14:textId="77777777">
        <w:trPr>
          <w:trHeight w:val="689"/>
        </w:trPr>
        <w:tc>
          <w:tcPr>
            <w:tcW w:w="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FE67" w14:textId="77777777" w:rsidR="001A0583" w:rsidRDefault="001A0583">
            <w:pPr>
              <w:pStyle w:val="Textbody"/>
              <w:spacing w:after="0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0B49E17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Name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C21CF0A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Quantitative analysis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810A80C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Related Component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20BA009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 xml:space="preserve">Component quantitative analysis </w:t>
            </w:r>
          </w:p>
          <w:p w14:paraId="230764A5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auto"/>
                <w:lang w:val="en-GB"/>
              </w:rPr>
              <w:t>Description of the interaction between components</w:t>
            </w:r>
          </w:p>
        </w:tc>
        <w:tc>
          <w:tcPr>
            <w:tcW w:w="3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DACCC94" w14:textId="77777777" w:rsidR="001A0583" w:rsidRDefault="001A0583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</w:p>
        </w:tc>
      </w:tr>
      <w:tr w:rsidR="00457CE4" w14:paraId="7C884ADB" w14:textId="77777777" w:rsidTr="0041201E">
        <w:trPr>
          <w:trHeight w:val="1903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0AAC" w14:textId="7777777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 w:eastAsia="en-GB" w:bidi="en-GB"/>
              </w:rPr>
              <w:t>1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C4728C6" w14:textId="7777777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[</w:t>
            </w:r>
            <w:proofErr w:type="spellStart"/>
            <w:r>
              <w:rPr>
                <w:rFonts w:ascii="Calibri" w:hAnsi="Calibri" w:cs="Calibri"/>
                <w:lang w:val="en-GB"/>
              </w:rPr>
              <w:t>Acque</w:t>
            </w:r>
            <w:proofErr w:type="spellEnd"/>
            <w:r>
              <w:rPr>
                <w:rFonts w:ascii="Calibri" w:hAnsi="Calibri" w:cs="Calibri"/>
                <w:lang w:val="en-GB"/>
              </w:rPr>
              <w:t xml:space="preserve"> Marino </w:t>
            </w:r>
            <w:proofErr w:type="spellStart"/>
            <w:r>
              <w:rPr>
                <w:rFonts w:ascii="Calibri" w:hAnsi="Calibri" w:cs="Calibri"/>
                <w:lang w:val="en-GB"/>
              </w:rPr>
              <w:t>Costiere</w:t>
            </w:r>
            <w:proofErr w:type="spellEnd"/>
            <w:r>
              <w:rPr>
                <w:rFonts w:ascii="Calibri" w:hAnsi="Calibri" w:cs="Calibri"/>
                <w:lang w:val="en-GB"/>
              </w:rPr>
              <w:t xml:space="preserve"> (Id=152)]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FB0789D" w14:textId="6F8DD58B" w:rsidR="00457CE4" w:rsidRDefault="00457CE4" w:rsidP="00457CE4">
            <w:pPr>
              <w:pStyle w:val="Textbody"/>
              <w:spacing w:after="0"/>
              <w:rPr>
                <w:rFonts w:asciiTheme="minorHAnsi" w:hAnsiTheme="minorHAnsi" w:cs="Calibri"/>
                <w:color w:val="auto"/>
                <w:lang w:eastAsia="en-GB" w:bidi="en-GB"/>
              </w:rPr>
            </w:pPr>
            <w:r>
              <w:rPr>
                <w:rFonts w:asciiTheme="minorHAnsi" w:hAnsiTheme="minorHAnsi" w:cs="Calibri"/>
                <w:color w:val="auto"/>
                <w:lang w:eastAsia="en-GB" w:bidi="en-GB"/>
              </w:rPr>
              <w:t>I dati sui due parametri microbiologici che compongono la qualità delle acque di balneazione (</w:t>
            </w:r>
            <w:r w:rsidRPr="00397259">
              <w:rPr>
                <w:rFonts w:asciiTheme="minorHAnsi" w:hAnsiTheme="minorHAnsi" w:cs="Calibri"/>
                <w:i/>
                <w:iCs/>
                <w:color w:val="auto"/>
                <w:lang w:eastAsia="en-GB" w:bidi="en-GB"/>
              </w:rPr>
              <w:t>Escherichia coli</w:t>
            </w:r>
            <w:r w:rsidRPr="00A11585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ed Enterococchi intestinali</w:t>
            </w:r>
            <w:r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) vengono </w:t>
            </w:r>
            <w:r w:rsidR="003A3943">
              <w:rPr>
                <w:rFonts w:asciiTheme="minorHAnsi" w:hAnsiTheme="minorHAnsi" w:cs="Calibri"/>
                <w:color w:val="auto"/>
                <w:lang w:eastAsia="en-GB" w:bidi="en-GB"/>
              </w:rPr>
              <w:t>fornit</w:t>
            </w:r>
            <w:r>
              <w:rPr>
                <w:rFonts w:asciiTheme="minorHAnsi" w:hAnsiTheme="minorHAnsi" w:cs="Calibri"/>
                <w:color w:val="auto"/>
                <w:lang w:eastAsia="en-GB" w:bidi="en-GB"/>
              </w:rPr>
              <w:t>i da:</w:t>
            </w:r>
          </w:p>
          <w:p w14:paraId="37FD4087" w14:textId="77777777" w:rsidR="00457CE4" w:rsidRDefault="00457CE4" w:rsidP="00457CE4">
            <w:pPr>
              <w:pStyle w:val="Textbody"/>
              <w:spacing w:after="0"/>
              <w:rPr>
                <w:ins w:id="0" w:author="Matteo Onori" w:date="2022-10-04T18:21:00Z"/>
                <w:rFonts w:asciiTheme="minorHAnsi" w:hAnsiTheme="minorHAnsi" w:cs="Calibri"/>
                <w:color w:val="auto"/>
                <w:lang w:eastAsia="en-GB" w:bidi="en-GB"/>
              </w:rPr>
            </w:pPr>
          </w:p>
          <w:p w14:paraId="0C11CE03" w14:textId="07A4251A" w:rsidR="00457CE4" w:rsidRDefault="00457CE4" w:rsidP="00457CE4">
            <w:pPr>
              <w:pStyle w:val="Textbody"/>
              <w:spacing w:after="0"/>
              <w:rPr>
                <w:rFonts w:asciiTheme="minorHAnsi" w:hAnsiTheme="minorHAnsi" w:cs="Calibri"/>
                <w:color w:val="auto"/>
                <w:lang w:eastAsia="en-GB" w:bidi="en-GB"/>
              </w:rPr>
            </w:pPr>
            <w:r w:rsidRPr="0041201E">
              <w:rPr>
                <w:rFonts w:asciiTheme="minorHAnsi" w:hAnsiTheme="minorHAnsi" w:cs="Calibri"/>
                <w:b/>
                <w:bCs/>
                <w:color w:val="auto"/>
                <w:lang w:eastAsia="en-GB" w:bidi="en-GB"/>
              </w:rPr>
              <w:t>A</w:t>
            </w:r>
            <w:r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) </w:t>
            </w:r>
            <w:hyperlink r:id="rId8" w:history="1">
              <w:r w:rsidRPr="0041201E">
                <w:rPr>
                  <w:rStyle w:val="Hyperlink"/>
                  <w:rFonts w:asciiTheme="minorHAnsi" w:hAnsiTheme="minorHAnsi" w:cs="Calibri"/>
                  <w:lang w:eastAsia="en-GB" w:bidi="en-GB"/>
                </w:rPr>
                <w:t>Portale Acque</w:t>
              </w:r>
            </w:hyperlink>
            <w:r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del Ministero della Salute: i valori assoluti</w:t>
            </w:r>
            <w:r w:rsidR="003A3943">
              <w:rPr>
                <w:rFonts w:asciiTheme="minorHAnsi" w:hAnsiTheme="minorHAnsi" w:cs="Calibri"/>
                <w:color w:val="auto"/>
                <w:lang w:eastAsia="en-GB" w:bidi="en-GB"/>
              </w:rPr>
              <w:t>, espressi in UFC/100 ml,</w:t>
            </w:r>
            <w:r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sono consultabili per punto di campionamento ma non sono scaricabili in nessun formato. I valori assoluti, pur non in serie storica sufficientemente lunga, sono stati trascritti manualmente su un foglio Excel e caricati su ISP.</w:t>
            </w:r>
          </w:p>
          <w:p w14:paraId="40C5E26E" w14:textId="77777777" w:rsidR="00457CE4" w:rsidRDefault="00457CE4" w:rsidP="00457CE4">
            <w:pPr>
              <w:pStyle w:val="Textbody"/>
              <w:spacing w:after="0"/>
              <w:rPr>
                <w:rFonts w:asciiTheme="minorHAnsi" w:hAnsiTheme="minorHAnsi" w:cs="Calibri"/>
                <w:color w:val="auto"/>
                <w:lang w:eastAsia="en-GB" w:bidi="en-GB"/>
              </w:rPr>
            </w:pPr>
          </w:p>
          <w:p w14:paraId="79D1F8A1" w14:textId="51F645B8" w:rsidR="00457CE4" w:rsidRDefault="00457CE4" w:rsidP="00457CE4">
            <w:pPr>
              <w:pStyle w:val="Textbody"/>
              <w:spacing w:after="0"/>
              <w:rPr>
                <w:rFonts w:asciiTheme="minorHAnsi" w:hAnsiTheme="minorHAnsi" w:cs="Calibri"/>
                <w:color w:val="auto"/>
                <w:lang w:eastAsia="en-GB" w:bidi="en-GB"/>
              </w:rPr>
            </w:pPr>
            <w:r w:rsidRPr="00824D2A">
              <w:rPr>
                <w:rFonts w:asciiTheme="minorHAnsi" w:hAnsiTheme="minorHAnsi" w:cs="Calibri"/>
                <w:b/>
                <w:bCs/>
                <w:color w:val="auto"/>
                <w:lang w:eastAsia="en-GB" w:bidi="en-GB"/>
              </w:rPr>
              <w:t>B</w:t>
            </w:r>
            <w:r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) </w:t>
            </w:r>
            <w:hyperlink r:id="rId9" w:history="1">
              <w:proofErr w:type="spellStart"/>
              <w:r w:rsidRPr="0041201E">
                <w:rPr>
                  <w:rStyle w:val="Hyperlink"/>
                  <w:rFonts w:asciiTheme="minorHAnsi" w:hAnsiTheme="minorHAnsi" w:cs="Calibri"/>
                  <w:lang w:eastAsia="en-GB" w:bidi="en-GB"/>
                </w:rPr>
                <w:t>E</w:t>
              </w:r>
              <w:r w:rsidR="00193994" w:rsidRPr="0041201E">
                <w:rPr>
                  <w:rStyle w:val="Hyperlink"/>
                  <w:rFonts w:asciiTheme="minorHAnsi" w:hAnsiTheme="minorHAnsi" w:cs="Calibri"/>
                  <w:lang w:eastAsia="en-GB" w:bidi="en-GB"/>
                </w:rPr>
                <w:t>uropean</w:t>
              </w:r>
              <w:proofErr w:type="spellEnd"/>
              <w:r w:rsidR="00193994" w:rsidRPr="0041201E">
                <w:rPr>
                  <w:rStyle w:val="Hyperlink"/>
                  <w:rFonts w:asciiTheme="minorHAnsi" w:hAnsiTheme="minorHAnsi" w:cs="Calibri"/>
                  <w:lang w:eastAsia="en-GB" w:bidi="en-GB"/>
                </w:rPr>
                <w:t xml:space="preserve"> Environment Agency</w:t>
              </w:r>
            </w:hyperlink>
            <w:r w:rsidR="00193994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(EEA)</w:t>
            </w:r>
            <w:r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: </w:t>
            </w:r>
            <w:r w:rsidRPr="001D354B">
              <w:rPr>
                <w:rFonts w:asciiTheme="minorHAnsi" w:hAnsiTheme="minorHAnsi" w:cs="Calibri"/>
                <w:i/>
                <w:iCs/>
                <w:color w:val="auto"/>
                <w:lang w:eastAsia="en-GB" w:bidi="en-GB"/>
              </w:rPr>
              <w:t>Escherichia coli</w:t>
            </w:r>
            <w:r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ed Enterococchi intestinali vengono suddivisi in quattro classi di qualità (Eccellente, Buona, Sufficiente, Scarsa) </w:t>
            </w:r>
            <w:r w:rsidR="00397259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per ogni punto di campionamento ufficiale, come </w:t>
            </w:r>
            <w:r w:rsidR="0041201E">
              <w:rPr>
                <w:rFonts w:asciiTheme="minorHAnsi" w:hAnsiTheme="minorHAnsi" w:cs="Calibri"/>
                <w:color w:val="auto"/>
                <w:lang w:eastAsia="en-GB" w:bidi="en-GB"/>
              </w:rPr>
              <w:t>previst</w:t>
            </w:r>
            <w:r w:rsidR="00397259">
              <w:rPr>
                <w:rFonts w:asciiTheme="minorHAnsi" w:hAnsiTheme="minorHAnsi" w:cs="Calibri"/>
                <w:color w:val="auto"/>
                <w:lang w:eastAsia="en-GB" w:bidi="en-GB"/>
              </w:rPr>
              <w:t>o</w:t>
            </w:r>
            <w:r w:rsidR="0041201E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dalla </w:t>
            </w:r>
            <w:hyperlink r:id="rId10" w:history="1">
              <w:r w:rsidR="0041201E" w:rsidRPr="0041201E">
                <w:rPr>
                  <w:rStyle w:val="Hyperlink"/>
                  <w:rFonts w:asciiTheme="minorHAnsi" w:hAnsiTheme="minorHAnsi" w:cs="Calibri"/>
                  <w:lang w:eastAsia="en-GB" w:bidi="en-GB"/>
                </w:rPr>
                <w:t>Direttiva 2006/7/CE</w:t>
              </w:r>
            </w:hyperlink>
            <w:r w:rsidR="0041201E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. </w:t>
            </w:r>
            <w:r>
              <w:rPr>
                <w:rFonts w:asciiTheme="minorHAnsi" w:hAnsiTheme="minorHAnsi" w:cs="Calibri"/>
                <w:color w:val="auto"/>
                <w:lang w:eastAsia="en-GB" w:bidi="en-GB"/>
              </w:rPr>
              <w:t>Dati in serie storica dal 1990 e scaricabili in formato Excel.</w:t>
            </w:r>
            <w:r>
              <w:rPr>
                <w:rFonts w:asciiTheme="minorHAnsi" w:hAnsiTheme="minorHAnsi" w:cs="Calibri"/>
                <w:color w:val="auto"/>
                <w:lang w:eastAsia="en-GB" w:bidi="en-GB"/>
              </w:rPr>
              <w:br/>
            </w:r>
            <w:r>
              <w:rPr>
                <w:rFonts w:asciiTheme="minorHAnsi" w:hAnsiTheme="minorHAnsi" w:cs="Calibri"/>
                <w:color w:val="auto"/>
                <w:lang w:eastAsia="en-GB" w:bidi="en-GB"/>
              </w:rPr>
              <w:br/>
            </w:r>
            <w:r w:rsidRPr="00824D2A">
              <w:rPr>
                <w:rFonts w:asciiTheme="minorHAnsi" w:hAnsiTheme="minorHAnsi" w:cs="Calibri"/>
                <w:b/>
                <w:bCs/>
                <w:color w:val="auto"/>
                <w:lang w:eastAsia="en-GB" w:bidi="en-GB"/>
              </w:rPr>
              <w:t>C</w:t>
            </w:r>
            <w:r w:rsidRPr="002368EB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) ARPACAL: responsabile delle campagne di monitoraggio per conto della Regione Calabria. Pubblica rapporti annuali sul proprio </w:t>
            </w:r>
            <w:hyperlink r:id="rId11" w:history="1">
              <w:r w:rsidRPr="0041201E">
                <w:rPr>
                  <w:rStyle w:val="Hyperlink"/>
                  <w:rFonts w:asciiTheme="minorHAnsi" w:hAnsiTheme="minorHAnsi" w:cs="Calibri"/>
                  <w:lang w:eastAsia="en-GB" w:bidi="en-GB"/>
                </w:rPr>
                <w:t>sito</w:t>
              </w:r>
            </w:hyperlink>
            <w:r w:rsidRPr="002368EB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che non sono in serie storica </w:t>
            </w:r>
            <w:r w:rsidRPr="002368EB">
              <w:rPr>
                <w:rFonts w:asciiTheme="minorHAnsi" w:hAnsiTheme="minorHAnsi" w:cs="Calibri"/>
                <w:color w:val="auto"/>
                <w:lang w:eastAsia="en-GB" w:bidi="en-GB"/>
              </w:rPr>
              <w:lastRenderedPageBreak/>
              <w:t xml:space="preserve">sufficientemente lunga e sono in formato .pdf, non sostenibile per </w:t>
            </w:r>
            <w:r>
              <w:rPr>
                <w:rFonts w:asciiTheme="minorHAnsi" w:hAnsiTheme="minorHAnsi" w:cs="Calibri"/>
                <w:color w:val="auto"/>
                <w:lang w:eastAsia="en-GB" w:bidi="en-GB"/>
              </w:rPr>
              <w:t>l’alimentazione futura</w:t>
            </w:r>
            <w:r w:rsidRPr="002368EB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del sistema.</w:t>
            </w:r>
            <w:r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I valori seguono la stessa classificazione proposta da</w:t>
            </w:r>
            <w:r w:rsidR="00397259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lla direttiva europea adottata da </w:t>
            </w:r>
            <w:r>
              <w:rPr>
                <w:rFonts w:asciiTheme="minorHAnsi" w:hAnsiTheme="minorHAnsi" w:cs="Calibri"/>
                <w:color w:val="auto"/>
                <w:lang w:eastAsia="en-GB" w:bidi="en-GB"/>
              </w:rPr>
              <w:t>EEA. I monitoraggi sono effettuati durante la stagione balneare, che va da aprile a settembre, e comunque seguendo un calendario stabilito dalla Regione.</w:t>
            </w:r>
            <w:r w:rsidR="003B6CF9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</w:t>
            </w:r>
            <w:r w:rsidR="003B6CF9" w:rsidRPr="003B6CF9">
              <w:rPr>
                <w:rFonts w:asciiTheme="minorHAnsi" w:hAnsiTheme="minorHAnsi" w:cs="Calibri"/>
                <w:color w:val="FF0000"/>
                <w:lang w:eastAsia="en-GB" w:bidi="en-GB"/>
              </w:rPr>
              <w:t>Ad ARPACAL è stata chiesta una fornitura di dati</w:t>
            </w:r>
            <w:r w:rsidR="003B6CF9">
              <w:rPr>
                <w:rFonts w:asciiTheme="minorHAnsi" w:hAnsiTheme="minorHAnsi" w:cs="Calibri"/>
                <w:color w:val="FF0000"/>
                <w:lang w:eastAsia="en-GB" w:bidi="en-GB"/>
              </w:rPr>
              <w:t>, già organizzati</w:t>
            </w:r>
            <w:r w:rsidR="003B6CF9" w:rsidRPr="003B6CF9">
              <w:rPr>
                <w:rFonts w:asciiTheme="minorHAnsi" w:hAnsiTheme="minorHAnsi" w:cs="Calibri"/>
                <w:color w:val="FF0000"/>
                <w:lang w:eastAsia="en-GB" w:bidi="en-GB"/>
              </w:rPr>
              <w:t xml:space="preserve"> </w:t>
            </w:r>
            <w:r w:rsidR="003B6CF9">
              <w:rPr>
                <w:rFonts w:asciiTheme="minorHAnsi" w:hAnsiTheme="minorHAnsi" w:cs="Calibri"/>
                <w:color w:val="FF0000"/>
                <w:lang w:eastAsia="en-GB" w:bidi="en-GB"/>
              </w:rPr>
              <w:t>in tabelle</w:t>
            </w:r>
            <w:r w:rsidR="003B6CF9" w:rsidRPr="003B6CF9">
              <w:rPr>
                <w:rFonts w:asciiTheme="minorHAnsi" w:hAnsiTheme="minorHAnsi" w:cs="Calibri"/>
                <w:color w:val="FF0000"/>
                <w:lang w:eastAsia="en-GB" w:bidi="en-GB"/>
              </w:rPr>
              <w:t xml:space="preserve"> e in serie storica più lunga</w:t>
            </w:r>
            <w:r w:rsidR="003B6CF9">
              <w:rPr>
                <w:rFonts w:asciiTheme="minorHAnsi" w:hAnsiTheme="minorHAnsi" w:cs="Calibri"/>
                <w:color w:val="FF0000"/>
                <w:lang w:eastAsia="en-GB" w:bidi="en-GB"/>
              </w:rPr>
              <w:t>,</w:t>
            </w:r>
            <w:r w:rsidR="003B6CF9" w:rsidRPr="003B6CF9">
              <w:rPr>
                <w:rFonts w:asciiTheme="minorHAnsi" w:hAnsiTheme="minorHAnsi" w:cs="Calibri"/>
                <w:color w:val="FF0000"/>
                <w:lang w:eastAsia="en-GB" w:bidi="en-GB"/>
              </w:rPr>
              <w:t xml:space="preserve"> con i valori assoluti dei due parametri presi in esame. </w:t>
            </w:r>
          </w:p>
          <w:p w14:paraId="2B26FDC2" w14:textId="77777777" w:rsidR="00457CE4" w:rsidRDefault="00457CE4" w:rsidP="00457CE4">
            <w:pPr>
              <w:pStyle w:val="Textbody"/>
              <w:spacing w:after="0"/>
              <w:ind w:left="720"/>
              <w:rPr>
                <w:rFonts w:asciiTheme="minorHAnsi" w:hAnsiTheme="minorHAnsi" w:cs="Calibri"/>
                <w:color w:val="auto"/>
                <w:lang w:eastAsia="en-GB" w:bidi="en-GB"/>
              </w:rPr>
            </w:pPr>
          </w:p>
          <w:p w14:paraId="20881411" w14:textId="4179293E" w:rsidR="00457CE4" w:rsidRDefault="00567AAE" w:rsidP="00457CE4">
            <w:pPr>
              <w:pStyle w:val="Textbody"/>
              <w:spacing w:after="0"/>
              <w:rPr>
                <w:rFonts w:asciiTheme="minorHAnsi" w:hAnsiTheme="minorHAnsi" w:cs="Calibri"/>
                <w:color w:val="auto"/>
                <w:lang w:eastAsia="en-GB" w:bidi="en-GB"/>
              </w:rPr>
            </w:pPr>
            <w:r w:rsidRPr="00567AAE">
              <w:rPr>
                <w:rFonts w:asciiTheme="minorHAnsi" w:hAnsiTheme="minorHAnsi" w:cs="Calibri"/>
                <w:color w:val="auto"/>
                <w:lang w:eastAsia="en-GB" w:bidi="en-GB"/>
              </w:rPr>
              <w:t>I dati sono collegati ad un file vettoriale di punti contenente le 64 stazioni ufficiali di campionamento</w:t>
            </w:r>
            <w:r>
              <w:rPr>
                <w:rFonts w:asciiTheme="minorHAnsi" w:hAnsiTheme="minorHAnsi" w:cs="Calibri"/>
                <w:color w:val="auto"/>
                <w:lang w:eastAsia="en-GB" w:bidi="en-GB"/>
              </w:rPr>
              <w:t>,</w:t>
            </w:r>
            <w:r w:rsidRPr="00567AAE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con relativi codici, che insistono </w:t>
            </w:r>
            <w:r>
              <w:rPr>
                <w:rFonts w:asciiTheme="minorHAnsi" w:hAnsiTheme="minorHAnsi" w:cs="Calibri"/>
                <w:color w:val="auto"/>
                <w:lang w:eastAsia="en-GB" w:bidi="en-GB"/>
              </w:rPr>
              <w:t>ne</w:t>
            </w:r>
            <w:r w:rsidRPr="00567AAE">
              <w:rPr>
                <w:rFonts w:asciiTheme="minorHAnsi" w:hAnsiTheme="minorHAnsi" w:cs="Calibri"/>
                <w:color w:val="auto"/>
                <w:lang w:eastAsia="en-GB" w:bidi="en-GB"/>
              </w:rPr>
              <w:t>ll’area di progetto. Dal Portale Acque è</w:t>
            </w:r>
            <w:r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anche</w:t>
            </w:r>
            <w:r w:rsidRPr="00567AAE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possibile scaricare il profilo di ogni stazione di campionamento con relativa descrizione ed estensione.</w:t>
            </w:r>
            <w:r w:rsidR="008471F3" w:rsidRPr="00567AAE">
              <w:rPr>
                <w:rFonts w:asciiTheme="minorHAnsi" w:hAnsiTheme="minorHAnsi" w:cs="Calibri"/>
                <w:color w:val="auto"/>
                <w:lang w:eastAsia="en-GB" w:bidi="en-GB"/>
              </w:rPr>
              <w:br/>
            </w:r>
            <w:r w:rsidR="008471F3">
              <w:rPr>
                <w:rFonts w:asciiTheme="minorHAnsi" w:hAnsiTheme="minorHAnsi" w:cs="Calibri"/>
                <w:color w:val="auto"/>
                <w:lang w:eastAsia="en-GB" w:bidi="en-GB"/>
              </w:rPr>
              <w:br/>
            </w:r>
            <w:r w:rsidR="00457CE4">
              <w:rPr>
                <w:rFonts w:asciiTheme="minorHAnsi" w:hAnsiTheme="minorHAnsi" w:cs="Calibri"/>
                <w:color w:val="auto"/>
                <w:lang w:eastAsia="en-GB" w:bidi="en-GB"/>
              </w:rPr>
              <w:t>Se la qualità delle acque viene interpretata usando le classi di EEA e ARPACAL (</w:t>
            </w:r>
            <w:proofErr w:type="spellStart"/>
            <w:r w:rsidR="00EC256A" w:rsidRPr="00D1733C">
              <w:rPr>
                <w:rFonts w:asciiTheme="minorHAnsi" w:hAnsiTheme="minorHAnsi" w:cs="Calibri"/>
                <w:i/>
                <w:iCs/>
                <w:color w:val="auto"/>
                <w:lang w:eastAsia="en-GB" w:bidi="en-GB"/>
              </w:rPr>
              <w:t>vd</w:t>
            </w:r>
            <w:proofErr w:type="spellEnd"/>
            <w:r w:rsidR="00EC256A" w:rsidRPr="00D1733C">
              <w:rPr>
                <w:rFonts w:asciiTheme="minorHAnsi" w:hAnsiTheme="minorHAnsi" w:cs="Calibri"/>
                <w:i/>
                <w:iCs/>
                <w:color w:val="auto"/>
                <w:lang w:eastAsia="en-GB" w:bidi="en-GB"/>
              </w:rPr>
              <w:t>.</w:t>
            </w:r>
            <w:r w:rsidR="00457CE4" w:rsidRPr="00D1733C">
              <w:rPr>
                <w:rFonts w:asciiTheme="minorHAnsi" w:hAnsiTheme="minorHAnsi" w:cs="Calibri"/>
                <w:i/>
                <w:iCs/>
                <w:color w:val="auto"/>
                <w:lang w:eastAsia="en-GB" w:bidi="en-GB"/>
              </w:rPr>
              <w:t xml:space="preserve"> punti </w:t>
            </w:r>
            <w:r w:rsidR="00457CE4" w:rsidRPr="00D1733C">
              <w:rPr>
                <w:rFonts w:asciiTheme="minorHAnsi" w:hAnsiTheme="minorHAnsi" w:cs="Calibri"/>
                <w:b/>
                <w:bCs/>
                <w:i/>
                <w:iCs/>
                <w:color w:val="auto"/>
                <w:lang w:eastAsia="en-GB" w:bidi="en-GB"/>
              </w:rPr>
              <w:t>B</w:t>
            </w:r>
            <w:r w:rsidR="00457CE4" w:rsidRPr="00D1733C">
              <w:rPr>
                <w:rFonts w:asciiTheme="minorHAnsi" w:hAnsiTheme="minorHAnsi" w:cs="Calibri"/>
                <w:i/>
                <w:iCs/>
                <w:color w:val="auto"/>
                <w:lang w:eastAsia="en-GB" w:bidi="en-GB"/>
              </w:rPr>
              <w:t xml:space="preserve"> e </w:t>
            </w:r>
            <w:r w:rsidR="00457CE4" w:rsidRPr="00D1733C">
              <w:rPr>
                <w:rFonts w:asciiTheme="minorHAnsi" w:hAnsiTheme="minorHAnsi" w:cs="Calibri"/>
                <w:b/>
                <w:bCs/>
                <w:i/>
                <w:iCs/>
                <w:color w:val="auto"/>
                <w:lang w:eastAsia="en-GB" w:bidi="en-GB"/>
              </w:rPr>
              <w:t>C</w:t>
            </w:r>
            <w:r w:rsidR="00457CE4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), questa risulta complessivamente buona o eccellente per tutta la durata della serie storica e per la gran parte dei punti di campionamento che insistono sul tratto di costa nell’area di progetto. Se invece si analizzano singolarmente i valori assoluti di </w:t>
            </w:r>
            <w:r w:rsidR="00457CE4" w:rsidRPr="007E141D">
              <w:rPr>
                <w:rFonts w:asciiTheme="minorHAnsi" w:hAnsiTheme="minorHAnsi" w:cs="Calibri"/>
                <w:i/>
                <w:iCs/>
                <w:color w:val="auto"/>
                <w:lang w:eastAsia="en-GB" w:bidi="en-GB"/>
              </w:rPr>
              <w:t>Escherichia coli</w:t>
            </w:r>
            <w:r w:rsidR="00457CE4" w:rsidRPr="009F1974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ed Enterococchi intestinali</w:t>
            </w:r>
            <w:r w:rsidR="00457CE4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(</w:t>
            </w:r>
            <w:proofErr w:type="spellStart"/>
            <w:r w:rsidR="00D1733C" w:rsidRPr="00D1733C">
              <w:rPr>
                <w:rFonts w:asciiTheme="minorHAnsi" w:hAnsiTheme="minorHAnsi" w:cs="Calibri"/>
                <w:i/>
                <w:iCs/>
                <w:color w:val="auto"/>
                <w:lang w:eastAsia="en-GB" w:bidi="en-GB"/>
              </w:rPr>
              <w:t>vd</w:t>
            </w:r>
            <w:proofErr w:type="spellEnd"/>
            <w:r w:rsidR="00D1733C" w:rsidRPr="00D1733C">
              <w:rPr>
                <w:rFonts w:asciiTheme="minorHAnsi" w:hAnsiTheme="minorHAnsi" w:cs="Calibri"/>
                <w:i/>
                <w:iCs/>
                <w:color w:val="auto"/>
                <w:lang w:eastAsia="en-GB" w:bidi="en-GB"/>
              </w:rPr>
              <w:t>.</w:t>
            </w:r>
            <w:r w:rsidR="00457CE4" w:rsidRPr="00D1733C">
              <w:rPr>
                <w:rFonts w:asciiTheme="minorHAnsi" w:hAnsiTheme="minorHAnsi" w:cs="Calibri"/>
                <w:i/>
                <w:iCs/>
                <w:color w:val="auto"/>
                <w:lang w:eastAsia="en-GB" w:bidi="en-GB"/>
              </w:rPr>
              <w:t xml:space="preserve"> </w:t>
            </w:r>
            <w:r w:rsidR="00457CE4" w:rsidRPr="00D1733C">
              <w:rPr>
                <w:rFonts w:asciiTheme="minorHAnsi" w:hAnsiTheme="minorHAnsi" w:cs="Calibri"/>
                <w:b/>
                <w:bCs/>
                <w:i/>
                <w:iCs/>
                <w:color w:val="auto"/>
                <w:lang w:eastAsia="en-GB" w:bidi="en-GB"/>
              </w:rPr>
              <w:t>A</w:t>
            </w:r>
            <w:r w:rsidR="00457CE4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) per le stesse stazioni di campionamento, si notano picchi di grande intensità (p.e. nel </w:t>
            </w:r>
            <w:r w:rsidR="00457CE4">
              <w:rPr>
                <w:rFonts w:asciiTheme="minorHAnsi" w:hAnsiTheme="minorHAnsi" w:cs="Calibri"/>
                <w:color w:val="auto"/>
                <w:lang w:eastAsia="en-GB" w:bidi="en-GB"/>
              </w:rPr>
              <w:lastRenderedPageBreak/>
              <w:t xml:space="preserve">2019 Corigliano-Rossano con picchi di 1000 </w:t>
            </w:r>
            <w:r w:rsidR="00457CE4" w:rsidRPr="007F0C29">
              <w:rPr>
                <w:rFonts w:asciiTheme="minorHAnsi" w:hAnsiTheme="minorHAnsi" w:cs="Calibri"/>
                <w:color w:val="auto"/>
                <w:lang w:eastAsia="en-GB" w:bidi="en-GB"/>
              </w:rPr>
              <w:t>UFC/100 ml</w:t>
            </w:r>
            <w:r w:rsidR="00457CE4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di Enterococchi e 800</w:t>
            </w:r>
            <w:r w:rsidR="00457CE4">
              <w:t xml:space="preserve"> </w:t>
            </w:r>
            <w:r w:rsidR="00457CE4" w:rsidRPr="007F0C29">
              <w:rPr>
                <w:rFonts w:asciiTheme="minorHAnsi" w:hAnsiTheme="minorHAnsi" w:cs="Calibri"/>
                <w:color w:val="auto"/>
                <w:lang w:eastAsia="en-GB" w:bidi="en-GB"/>
              </w:rPr>
              <w:t>UFC/100 ml</w:t>
            </w:r>
            <w:r w:rsidR="00457CE4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di </w:t>
            </w:r>
            <w:r w:rsidR="00457CE4" w:rsidRPr="007E141D">
              <w:rPr>
                <w:rFonts w:asciiTheme="minorHAnsi" w:hAnsiTheme="minorHAnsi" w:cs="Calibri"/>
                <w:i/>
                <w:iCs/>
                <w:color w:val="auto"/>
                <w:lang w:eastAsia="en-GB" w:bidi="en-GB"/>
              </w:rPr>
              <w:t>Escherichia coli</w:t>
            </w:r>
            <w:r w:rsidR="00457CE4">
              <w:rPr>
                <w:rFonts w:asciiTheme="minorHAnsi" w:hAnsiTheme="minorHAnsi" w:cs="Calibri"/>
                <w:color w:val="auto"/>
                <w:lang w:eastAsia="en-GB" w:bidi="en-GB"/>
              </w:rPr>
              <w:t>)</w:t>
            </w:r>
            <w:r w:rsidR="00EC256A">
              <w:rPr>
                <w:rFonts w:asciiTheme="minorHAnsi" w:hAnsiTheme="minorHAnsi" w:cs="Calibri"/>
                <w:color w:val="auto"/>
                <w:lang w:eastAsia="en-GB" w:bidi="en-GB"/>
              </w:rPr>
              <w:t>,</w:t>
            </w:r>
            <w:r w:rsidR="00457CE4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a fronte di limiti normativi rispettivamente di 200 </w:t>
            </w:r>
            <w:r w:rsidR="00457CE4" w:rsidRPr="007F0C29">
              <w:rPr>
                <w:rFonts w:asciiTheme="minorHAnsi" w:hAnsiTheme="minorHAnsi" w:cs="Calibri"/>
                <w:color w:val="auto"/>
                <w:lang w:eastAsia="en-GB" w:bidi="en-GB"/>
              </w:rPr>
              <w:t>UFC/100</w:t>
            </w:r>
            <w:r w:rsidR="0027262F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(</w:t>
            </w:r>
            <w:r w:rsidR="0027262F">
              <w:rPr>
                <w:rStyle w:val="cf01"/>
              </w:rPr>
              <w:t>PROMEMORIA: su ISP sembra che la soglia del limite degli enterococchi, che dovrebbe essere 200 UFC/100ml, in realtà viene mostrata sul grafico sotto il valore di 200. Da controllare questa cosa sul DB. In più mancano unità di misura sui grafici)</w:t>
            </w:r>
            <w:r w:rsidR="00457CE4" w:rsidRPr="007F0C29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</w:t>
            </w:r>
            <w:r w:rsidR="00457CE4">
              <w:rPr>
                <w:rFonts w:asciiTheme="minorHAnsi" w:hAnsiTheme="minorHAnsi" w:cs="Calibri"/>
                <w:color w:val="auto"/>
                <w:lang w:eastAsia="en-GB" w:bidi="en-GB"/>
              </w:rPr>
              <w:t>e 500</w:t>
            </w:r>
            <w:r w:rsidR="00457CE4" w:rsidRPr="007F0C29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UFC/100</w:t>
            </w:r>
            <w:r w:rsidR="00457CE4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. Anche la frequenza annuale del superamento dei limiti è rilevante (p.e. nel 2019 a Corigliano-Rossano si sono registrati 13 superamenti, a Cassano all’Ionio 6). </w:t>
            </w:r>
            <w:r w:rsidR="00457CE4">
              <w:rPr>
                <w:rFonts w:asciiTheme="minorHAnsi" w:hAnsiTheme="minorHAnsi" w:cs="Calibri"/>
                <w:color w:val="auto"/>
                <w:lang w:eastAsia="en-GB" w:bidi="en-GB"/>
              </w:rPr>
              <w:br/>
            </w:r>
            <w:r w:rsidR="00457CE4">
              <w:rPr>
                <w:rFonts w:asciiTheme="minorHAnsi" w:hAnsiTheme="minorHAnsi" w:cs="Calibri"/>
                <w:color w:val="auto"/>
                <w:lang w:eastAsia="en-GB" w:bidi="en-GB"/>
              </w:rPr>
              <w:br/>
            </w:r>
            <w:r w:rsidR="00EC256A">
              <w:rPr>
                <w:rFonts w:asciiTheme="minorHAnsi" w:hAnsiTheme="minorHAnsi" w:cs="Calibri"/>
                <w:color w:val="auto"/>
                <w:lang w:eastAsia="en-GB" w:bidi="en-GB"/>
              </w:rPr>
              <w:t>Da considerare</w:t>
            </w:r>
            <w:r w:rsidR="00457CE4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che il Comune di Corigliano-Rossano ha numerosi superamenti dei limiti normativi anche perché ha il maggior numero di punti </w:t>
            </w:r>
            <w:r w:rsidR="000A445E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ufficiali </w:t>
            </w:r>
            <w:r w:rsidR="00457CE4">
              <w:rPr>
                <w:rFonts w:asciiTheme="minorHAnsi" w:hAnsiTheme="minorHAnsi" w:cs="Calibri"/>
                <w:color w:val="auto"/>
                <w:lang w:eastAsia="en-GB" w:bidi="en-GB"/>
              </w:rPr>
              <w:t>di campionamento</w:t>
            </w:r>
            <w:r w:rsidR="000A445E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 </w:t>
            </w:r>
            <w:r w:rsidR="00457CE4">
              <w:rPr>
                <w:rFonts w:asciiTheme="minorHAnsi" w:hAnsiTheme="minorHAnsi" w:cs="Calibri"/>
                <w:color w:val="auto"/>
                <w:lang w:eastAsia="en-GB" w:bidi="en-GB"/>
              </w:rPr>
              <w:t>(33)</w:t>
            </w:r>
            <w:r w:rsidR="000A445E">
              <w:rPr>
                <w:rFonts w:asciiTheme="minorHAnsi" w:hAnsiTheme="minorHAnsi" w:cs="Calibri"/>
                <w:color w:val="auto"/>
                <w:lang w:eastAsia="en-GB" w:bidi="en-GB"/>
              </w:rPr>
              <w:t>, più della metà dell’intera area di progetto</w:t>
            </w:r>
            <w:r w:rsidR="00457CE4">
              <w:rPr>
                <w:rFonts w:asciiTheme="minorHAnsi" w:hAnsiTheme="minorHAnsi" w:cs="Calibri"/>
                <w:color w:val="auto"/>
                <w:lang w:eastAsia="en-GB" w:bidi="en-GB"/>
              </w:rPr>
              <w:t xml:space="preserve">. </w:t>
            </w:r>
          </w:p>
          <w:p w14:paraId="14E45682" w14:textId="7777777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6D78043" w14:textId="2F2A2B3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 w:rsidRPr="00BB06F9">
              <w:rPr>
                <w:rFonts w:ascii="Calibri" w:hAnsi="Calibri" w:cs="Calibri"/>
                <w:color w:val="auto"/>
                <w:lang w:val="en-GB"/>
              </w:rPr>
              <w:lastRenderedPageBreak/>
              <w:t>[TRATTAMENTO ACQUE REFLUE (Id=171)]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6EA8B66" w14:textId="2BF12AEC" w:rsidR="00797643" w:rsidRDefault="0096759E" w:rsidP="00457CE4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>Specificare che per la natura della connessione sono necessari i soli dati contenuti in A), B)</w:t>
            </w:r>
            <w:r w:rsidR="00DA3CA1">
              <w:rPr>
                <w:rFonts w:ascii="Calibri" w:hAnsi="Calibri" w:cs="Calibri"/>
                <w:color w:val="auto"/>
                <w:lang w:eastAsia="en-GB" w:bidi="en-GB"/>
              </w:rPr>
              <w:t>, D)</w:t>
            </w:r>
            <w:r w:rsidR="00395917">
              <w:rPr>
                <w:rFonts w:ascii="Calibri" w:hAnsi="Calibri" w:cs="Calibri"/>
                <w:color w:val="auto"/>
                <w:lang w:eastAsia="en-GB" w:bidi="en-GB"/>
              </w:rPr>
              <w:t xml:space="preserve">. C) </w:t>
            </w:r>
            <w:r w:rsidR="00DA3CA1">
              <w:rPr>
                <w:rFonts w:ascii="Calibri" w:hAnsi="Calibri" w:cs="Calibri"/>
                <w:color w:val="auto"/>
                <w:lang w:eastAsia="en-GB" w:bidi="en-GB"/>
              </w:rPr>
              <w:t>è</w:t>
            </w:r>
            <w:r w:rsidR="00395917">
              <w:rPr>
                <w:rFonts w:ascii="Calibri" w:hAnsi="Calibri" w:cs="Calibri"/>
                <w:color w:val="auto"/>
                <w:lang w:eastAsia="en-GB" w:bidi="en-GB"/>
              </w:rPr>
              <w:t xml:space="preserve"> solo a completamento della banca dati analizzata.</w:t>
            </w:r>
          </w:p>
          <w:p w14:paraId="2F9B0473" w14:textId="77777777" w:rsidR="00797643" w:rsidRDefault="00797643" w:rsidP="00457CE4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75FE2B84" w14:textId="773711C4" w:rsidR="00457CE4" w:rsidRDefault="00193994" w:rsidP="00457CE4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193994">
              <w:rPr>
                <w:rFonts w:ascii="Calibri" w:hAnsi="Calibri" w:cs="Calibri"/>
                <w:color w:val="auto"/>
                <w:lang w:eastAsia="en-GB" w:bidi="en-GB"/>
              </w:rPr>
              <w:t xml:space="preserve">I </w:t>
            </w:r>
            <w:hyperlink r:id="rId12" w:history="1">
              <w:r w:rsidRPr="006A69FA">
                <w:rPr>
                  <w:rStyle w:val="Hyperlink"/>
                  <w:rFonts w:ascii="Calibri" w:hAnsi="Calibri" w:cs="Calibri"/>
                  <w:lang w:eastAsia="en-GB" w:bidi="en-GB"/>
                </w:rPr>
                <w:t>dati sul trattamento delle acque reflue</w:t>
              </w:r>
            </w:hyperlink>
            <w:r w:rsidR="00EB7FD8">
              <w:rPr>
                <w:rFonts w:ascii="Calibri" w:hAnsi="Calibri" w:cs="Calibri"/>
                <w:color w:val="auto"/>
                <w:lang w:eastAsia="en-GB" w:bidi="en-GB"/>
              </w:rPr>
              <w:t xml:space="preserve"> seguono la </w:t>
            </w:r>
            <w:hyperlink r:id="rId13" w:history="1">
              <w:r w:rsidR="00EB7FD8" w:rsidRPr="00EB7FD8">
                <w:rPr>
                  <w:rStyle w:val="Hyperlink"/>
                  <w:rFonts w:ascii="Calibri" w:hAnsi="Calibri" w:cs="Calibri"/>
                  <w:lang w:eastAsia="en-GB" w:bidi="en-GB"/>
                </w:rPr>
                <w:t>direttiva 91 /271 /CEE</w:t>
              </w:r>
            </w:hyperlink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 </w:t>
            </w:r>
            <w:r w:rsidR="00EB7FD8">
              <w:rPr>
                <w:rFonts w:ascii="Calibri" w:hAnsi="Calibri" w:cs="Calibri"/>
                <w:color w:val="auto"/>
                <w:lang w:eastAsia="en-GB" w:bidi="en-GB"/>
              </w:rPr>
              <w:t xml:space="preserve">e 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sono raccolti e pubblicati dalla EEA. </w:t>
            </w:r>
            <w:r w:rsidR="00372D0B">
              <w:rPr>
                <w:rFonts w:ascii="Calibri" w:hAnsi="Calibri" w:cs="Calibri"/>
                <w:color w:val="auto"/>
                <w:lang w:eastAsia="en-GB" w:bidi="en-GB"/>
              </w:rPr>
              <w:t>Di tutta la banca dati, s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ono state </w:t>
            </w:r>
            <w:r w:rsidR="00372D0B">
              <w:rPr>
                <w:rFonts w:ascii="Calibri" w:hAnsi="Calibri" w:cs="Calibri"/>
                <w:color w:val="auto"/>
                <w:lang w:eastAsia="en-GB" w:bidi="en-GB"/>
              </w:rPr>
              <w:t>selezionate e lavorate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 le </w:t>
            </w:r>
            <w:r w:rsidR="006E75F2">
              <w:rPr>
                <w:rFonts w:ascii="Calibri" w:hAnsi="Calibri" w:cs="Calibri"/>
                <w:color w:val="auto"/>
                <w:lang w:eastAsia="en-GB" w:bidi="en-GB"/>
              </w:rPr>
              <w:t xml:space="preserve">seguenti 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>tabelle:</w:t>
            </w:r>
          </w:p>
          <w:p w14:paraId="22F9935E" w14:textId="5B974EAC" w:rsidR="00193994" w:rsidRDefault="00193994" w:rsidP="00457CE4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6C8E673F" w14:textId="56B70276" w:rsidR="00E1291D" w:rsidRDefault="00367BA1" w:rsidP="00E1291D">
            <w:pPr>
              <w:pStyle w:val="Textbody"/>
              <w:rPr>
                <w:rFonts w:ascii="Calibri" w:hAnsi="Calibri" w:cs="Calibri"/>
                <w:color w:val="auto"/>
                <w:lang w:eastAsia="en-GB" w:bidi="en-GB"/>
              </w:rPr>
            </w:pPr>
            <w:r w:rsidRPr="00E1291D">
              <w:rPr>
                <w:rFonts w:ascii="Calibri" w:hAnsi="Calibri" w:cs="Calibri"/>
                <w:b/>
                <w:bCs/>
                <w:color w:val="auto"/>
                <w:lang w:eastAsia="en-GB" w:bidi="en-GB"/>
              </w:rPr>
              <w:t>A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) </w:t>
            </w:r>
            <w:r w:rsidR="00193994" w:rsidRPr="00EB7FD8">
              <w:rPr>
                <w:rFonts w:ascii="Calibri" w:hAnsi="Calibri" w:cs="Calibri"/>
                <w:color w:val="auto"/>
                <w:lang w:eastAsia="en-GB" w:bidi="en-GB"/>
              </w:rPr>
              <w:t>Agglomer</w:t>
            </w:r>
            <w:r w:rsidR="009F1513">
              <w:rPr>
                <w:rFonts w:ascii="Calibri" w:hAnsi="Calibri" w:cs="Calibri"/>
                <w:color w:val="auto"/>
                <w:lang w:eastAsia="en-GB" w:bidi="en-GB"/>
              </w:rPr>
              <w:t>ato</w:t>
            </w:r>
            <w:r w:rsidR="00193994" w:rsidRPr="00EB7FD8">
              <w:rPr>
                <w:rFonts w:ascii="Calibri" w:hAnsi="Calibri" w:cs="Calibri"/>
                <w:color w:val="auto"/>
                <w:lang w:eastAsia="en-GB" w:bidi="en-GB"/>
              </w:rPr>
              <w:t>:</w:t>
            </w:r>
            <w:r w:rsidR="0041201E" w:rsidRPr="00EB7FD8">
              <w:rPr>
                <w:rFonts w:ascii="Calibri" w:hAnsi="Calibri" w:cs="Calibri"/>
                <w:color w:val="auto"/>
                <w:lang w:eastAsia="en-GB" w:bidi="en-GB"/>
              </w:rPr>
              <w:t xml:space="preserve"> definit</w:t>
            </w:r>
            <w:r w:rsidR="009F1513">
              <w:rPr>
                <w:rFonts w:ascii="Calibri" w:hAnsi="Calibri" w:cs="Calibri"/>
                <w:color w:val="auto"/>
                <w:lang w:eastAsia="en-GB" w:bidi="en-GB"/>
              </w:rPr>
              <w:t>o</w:t>
            </w:r>
            <w:r w:rsidR="0041201E" w:rsidRPr="00EB7FD8">
              <w:rPr>
                <w:rFonts w:ascii="Calibri" w:hAnsi="Calibri" w:cs="Calibri"/>
                <w:color w:val="auto"/>
                <w:lang w:eastAsia="en-GB" w:bidi="en-GB"/>
              </w:rPr>
              <w:t xml:space="preserve"> come “</w:t>
            </w:r>
            <w:r w:rsidR="00EB7FD8" w:rsidRPr="00EB7FD8">
              <w:rPr>
                <w:rFonts w:ascii="Calibri" w:hAnsi="Calibri" w:cs="Calibri"/>
                <w:i/>
                <w:iCs/>
                <w:color w:val="auto"/>
                <w:lang w:eastAsia="en-GB" w:bidi="en-GB"/>
              </w:rPr>
              <w:t>area in cui la popolazione e/o le</w:t>
            </w:r>
            <w:r w:rsidR="00EB7FD8">
              <w:rPr>
                <w:rFonts w:ascii="Calibri" w:hAnsi="Calibri" w:cs="Calibri"/>
                <w:i/>
                <w:iCs/>
                <w:color w:val="auto"/>
                <w:lang w:eastAsia="en-GB" w:bidi="en-GB"/>
              </w:rPr>
              <w:t xml:space="preserve"> </w:t>
            </w:r>
            <w:r w:rsidR="00EB7FD8" w:rsidRPr="00EB7FD8">
              <w:rPr>
                <w:rFonts w:ascii="Calibri" w:hAnsi="Calibri" w:cs="Calibri"/>
                <w:i/>
                <w:iCs/>
                <w:color w:val="auto"/>
                <w:lang w:eastAsia="en-GB" w:bidi="en-GB"/>
              </w:rPr>
              <w:t>attività economiche sono sufficientemente concentrate così da rendere possibile la raccolta e il convogliamento delle acque reflue urbane verso un</w:t>
            </w:r>
            <w:r w:rsidR="00EB7FD8">
              <w:rPr>
                <w:rFonts w:ascii="Calibri" w:hAnsi="Calibri" w:cs="Calibri"/>
                <w:i/>
                <w:iCs/>
                <w:color w:val="auto"/>
                <w:lang w:eastAsia="en-GB" w:bidi="en-GB"/>
              </w:rPr>
              <w:t xml:space="preserve"> </w:t>
            </w:r>
            <w:r w:rsidR="00EB7FD8" w:rsidRPr="00EB7FD8">
              <w:rPr>
                <w:rFonts w:ascii="Calibri" w:hAnsi="Calibri" w:cs="Calibri"/>
                <w:i/>
                <w:iCs/>
                <w:color w:val="auto"/>
                <w:lang w:eastAsia="en-GB" w:bidi="en-GB"/>
              </w:rPr>
              <w:t>impianto di trattamento di acque reflue urbane o</w:t>
            </w:r>
            <w:r w:rsidR="00EB7FD8">
              <w:rPr>
                <w:rFonts w:ascii="Calibri" w:hAnsi="Calibri" w:cs="Calibri"/>
                <w:i/>
                <w:iCs/>
                <w:color w:val="auto"/>
                <w:lang w:eastAsia="en-GB" w:bidi="en-GB"/>
              </w:rPr>
              <w:t xml:space="preserve"> </w:t>
            </w:r>
            <w:r w:rsidR="00EB7FD8" w:rsidRPr="00EB7FD8">
              <w:rPr>
                <w:rFonts w:ascii="Calibri" w:hAnsi="Calibri" w:cs="Calibri"/>
                <w:i/>
                <w:iCs/>
                <w:color w:val="auto"/>
                <w:lang w:eastAsia="en-GB" w:bidi="en-GB"/>
              </w:rPr>
              <w:t>verso un punto di scarico finale</w:t>
            </w:r>
            <w:r w:rsidR="0041201E" w:rsidRPr="00EB7FD8">
              <w:rPr>
                <w:rFonts w:ascii="Calibri" w:hAnsi="Calibri" w:cs="Calibri"/>
                <w:color w:val="auto"/>
                <w:lang w:eastAsia="en-GB" w:bidi="en-GB"/>
              </w:rPr>
              <w:t>”</w:t>
            </w:r>
            <w:r w:rsidR="00372D0B" w:rsidRPr="00EB7FD8">
              <w:rPr>
                <w:rFonts w:ascii="Calibri" w:hAnsi="Calibri" w:cs="Calibri"/>
                <w:color w:val="auto"/>
                <w:lang w:eastAsia="en-GB" w:bidi="en-GB"/>
              </w:rPr>
              <w:t xml:space="preserve">. </w:t>
            </w:r>
            <w:r w:rsidR="006E75F2">
              <w:rPr>
                <w:rFonts w:ascii="Calibri" w:hAnsi="Calibri" w:cs="Calibri"/>
                <w:color w:val="auto"/>
                <w:lang w:eastAsia="en-GB" w:bidi="en-GB"/>
              </w:rPr>
              <w:t>Nella tabella sono stati selezionat</w:t>
            </w:r>
            <w:r w:rsidR="0041201E" w:rsidRPr="006E75F2">
              <w:rPr>
                <w:rFonts w:ascii="Calibri" w:hAnsi="Calibri" w:cs="Calibri"/>
                <w:color w:val="auto"/>
                <w:lang w:eastAsia="en-GB" w:bidi="en-GB"/>
              </w:rPr>
              <w:t>i dati sul carico generato espresso in Abitanti Equivalenti (A.E.),</w:t>
            </w:r>
            <w:r w:rsidR="00013324">
              <w:rPr>
                <w:rFonts w:ascii="Calibri" w:hAnsi="Calibri" w:cs="Calibri"/>
                <w:color w:val="auto"/>
                <w:lang w:eastAsia="en-GB" w:bidi="en-GB"/>
              </w:rPr>
              <w:t xml:space="preserve"> </w:t>
            </w:r>
            <w:r w:rsidR="00977CB1">
              <w:rPr>
                <w:rFonts w:ascii="Calibri" w:hAnsi="Calibri" w:cs="Calibri"/>
                <w:color w:val="auto"/>
                <w:lang w:eastAsia="en-GB" w:bidi="en-GB"/>
              </w:rPr>
              <w:t>dove 1 A.E. è</w:t>
            </w:r>
            <w:r w:rsidR="00013324">
              <w:rPr>
                <w:rFonts w:ascii="Calibri" w:hAnsi="Calibri" w:cs="Calibri"/>
                <w:color w:val="auto"/>
                <w:lang w:eastAsia="en-GB" w:bidi="en-GB"/>
              </w:rPr>
              <w:t xml:space="preserve"> </w:t>
            </w:r>
            <w:r w:rsidR="00013324" w:rsidRPr="00013324">
              <w:rPr>
                <w:rFonts w:ascii="Calibri" w:hAnsi="Calibri" w:cs="Calibri"/>
                <w:color w:val="auto"/>
                <w:lang w:eastAsia="en-GB" w:bidi="en-GB"/>
              </w:rPr>
              <w:t>il carico organico</w:t>
            </w:r>
            <w:r w:rsidR="00013324">
              <w:rPr>
                <w:rFonts w:ascii="Calibri" w:hAnsi="Calibri" w:cs="Calibri"/>
                <w:color w:val="auto"/>
                <w:lang w:eastAsia="en-GB" w:bidi="en-GB"/>
              </w:rPr>
              <w:t xml:space="preserve"> </w:t>
            </w:r>
            <w:r w:rsidR="00013324" w:rsidRPr="00013324">
              <w:rPr>
                <w:rFonts w:ascii="Calibri" w:hAnsi="Calibri" w:cs="Calibri"/>
                <w:color w:val="auto"/>
                <w:lang w:eastAsia="en-GB" w:bidi="en-GB"/>
              </w:rPr>
              <w:t>biodegradabile, avente una richiesta biochimica di</w:t>
            </w:r>
            <w:r w:rsidR="00013324">
              <w:rPr>
                <w:rFonts w:ascii="Calibri" w:hAnsi="Calibri" w:cs="Calibri"/>
                <w:color w:val="auto"/>
                <w:lang w:eastAsia="en-GB" w:bidi="en-GB"/>
              </w:rPr>
              <w:t xml:space="preserve"> </w:t>
            </w:r>
            <w:r w:rsidR="00013324" w:rsidRPr="00013324">
              <w:rPr>
                <w:rFonts w:ascii="Calibri" w:hAnsi="Calibri" w:cs="Calibri"/>
                <w:color w:val="auto"/>
                <w:lang w:eastAsia="en-GB" w:bidi="en-GB"/>
              </w:rPr>
              <w:t>ossigeno a 5 giorni (BOD5) di 60 g di ossigeno al</w:t>
            </w:r>
            <w:r w:rsidR="00013324">
              <w:rPr>
                <w:rFonts w:ascii="Calibri" w:hAnsi="Calibri" w:cs="Calibri"/>
                <w:color w:val="auto"/>
                <w:lang w:eastAsia="en-GB" w:bidi="en-GB"/>
              </w:rPr>
              <w:t xml:space="preserve"> </w:t>
            </w:r>
            <w:r w:rsidR="00013324" w:rsidRPr="00013324">
              <w:rPr>
                <w:rFonts w:ascii="Calibri" w:hAnsi="Calibri" w:cs="Calibri"/>
                <w:color w:val="auto"/>
                <w:lang w:eastAsia="en-GB" w:bidi="en-GB"/>
              </w:rPr>
              <w:t>giorno.</w:t>
            </w:r>
            <w:r w:rsidR="00013324">
              <w:rPr>
                <w:rFonts w:ascii="Calibri" w:hAnsi="Calibri" w:cs="Calibri"/>
                <w:color w:val="auto"/>
                <w:lang w:eastAsia="en-GB" w:bidi="en-GB"/>
              </w:rPr>
              <w:t xml:space="preserve"> </w:t>
            </w:r>
          </w:p>
          <w:p w14:paraId="2C84AF54" w14:textId="2E1BDB0B" w:rsidR="0041201E" w:rsidRPr="00013324" w:rsidRDefault="00013324" w:rsidP="00E1291D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>Il carico tiene conto di:</w:t>
            </w:r>
          </w:p>
          <w:p w14:paraId="516CDD68" w14:textId="77777777" w:rsidR="0041201E" w:rsidRDefault="0041201E">
            <w:pPr>
              <w:pStyle w:val="Textbody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41201E">
              <w:rPr>
                <w:rFonts w:ascii="Calibri" w:hAnsi="Calibri" w:cs="Calibri"/>
                <w:color w:val="auto"/>
                <w:lang w:eastAsia="en-GB" w:bidi="en-GB"/>
              </w:rPr>
              <w:t>Abitanti residenti</w:t>
            </w:r>
          </w:p>
          <w:p w14:paraId="67107197" w14:textId="190699F5" w:rsidR="0041201E" w:rsidRPr="0041201E" w:rsidRDefault="00EB7FD8">
            <w:pPr>
              <w:pStyle w:val="Textbody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>Imprese</w:t>
            </w:r>
          </w:p>
          <w:p w14:paraId="351CA7B6" w14:textId="6AACC17F" w:rsidR="0041201E" w:rsidRDefault="0041201E" w:rsidP="00BF2DBC">
            <w:pPr>
              <w:pStyle w:val="Textbody"/>
              <w:numPr>
                <w:ilvl w:val="0"/>
                <w:numId w:val="1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41201E">
              <w:rPr>
                <w:rFonts w:ascii="Calibri" w:hAnsi="Calibri" w:cs="Calibri"/>
                <w:color w:val="auto"/>
                <w:lang w:eastAsia="en-GB" w:bidi="en-GB"/>
              </w:rPr>
              <w:lastRenderedPageBreak/>
              <w:t>Pop</w:t>
            </w:r>
            <w:r w:rsidR="00647E0B">
              <w:rPr>
                <w:rFonts w:ascii="Calibri" w:hAnsi="Calibri" w:cs="Calibri"/>
                <w:color w:val="auto"/>
                <w:lang w:eastAsia="en-GB" w:bidi="en-GB"/>
              </w:rPr>
              <w:t>.</w:t>
            </w:r>
            <w:r w:rsidRPr="0041201E">
              <w:rPr>
                <w:rFonts w:ascii="Calibri" w:hAnsi="Calibri" w:cs="Calibri"/>
                <w:color w:val="auto"/>
                <w:lang w:eastAsia="en-GB" w:bidi="en-GB"/>
              </w:rPr>
              <w:t xml:space="preserve"> non residente (turisti)</w:t>
            </w:r>
          </w:p>
          <w:p w14:paraId="008809D8" w14:textId="77777777" w:rsidR="00BF2DBC" w:rsidRDefault="00BF2DBC" w:rsidP="00BF2DBC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4614A030" w14:textId="0F3763CB" w:rsidR="0041201E" w:rsidRDefault="0041201E" w:rsidP="00E1291D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>Inoltre, in questa tabella il carico generato viene suddiviso in percentuali:</w:t>
            </w:r>
          </w:p>
          <w:p w14:paraId="6F0C5631" w14:textId="77777777" w:rsidR="004C24C7" w:rsidRDefault="0041201E">
            <w:pPr>
              <w:pStyle w:val="Textbody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326328">
              <w:rPr>
                <w:rFonts w:ascii="Calibri" w:hAnsi="Calibri" w:cs="Calibri"/>
                <w:color w:val="auto"/>
                <w:lang w:eastAsia="en-GB" w:bidi="en-GB"/>
              </w:rPr>
              <w:t xml:space="preserve">% </w:t>
            </w:r>
            <w:r w:rsidR="00326328" w:rsidRPr="00326328">
              <w:rPr>
                <w:rFonts w:ascii="Calibri" w:hAnsi="Calibri" w:cs="Calibri"/>
                <w:color w:val="auto"/>
                <w:lang w:eastAsia="en-GB" w:bidi="en-GB"/>
              </w:rPr>
              <w:t>immesso nella rete fognaria</w:t>
            </w:r>
            <w:r w:rsidR="00326328">
              <w:rPr>
                <w:rFonts w:ascii="Calibri" w:hAnsi="Calibri" w:cs="Calibri"/>
                <w:color w:val="auto"/>
                <w:lang w:eastAsia="en-GB" w:bidi="en-GB"/>
              </w:rPr>
              <w:t xml:space="preserve"> (</w:t>
            </w:r>
            <w:r w:rsidR="00326328" w:rsidRPr="00A71B66">
              <w:rPr>
                <w:rFonts w:ascii="Calibri" w:hAnsi="Calibri" w:cs="Calibri"/>
                <w:i/>
                <w:iCs/>
                <w:color w:val="auto"/>
                <w:sz w:val="18"/>
                <w:szCs w:val="18"/>
                <w:lang w:eastAsia="en-GB" w:bidi="en-GB"/>
              </w:rPr>
              <w:t>aggC2</w:t>
            </w:r>
            <w:r w:rsidR="00326328">
              <w:rPr>
                <w:rFonts w:ascii="Calibri" w:hAnsi="Calibri" w:cs="Calibri"/>
                <w:color w:val="auto"/>
                <w:lang w:eastAsia="en-GB" w:bidi="en-GB"/>
              </w:rPr>
              <w:t>)</w:t>
            </w:r>
          </w:p>
          <w:p w14:paraId="666E7C68" w14:textId="1BC4FC36" w:rsidR="0041201E" w:rsidRPr="00326328" w:rsidRDefault="00326328">
            <w:pPr>
              <w:pStyle w:val="Textbody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% immesso in </w:t>
            </w:r>
            <w:r w:rsidRPr="00326328">
              <w:rPr>
                <w:rFonts w:ascii="Calibri" w:hAnsi="Calibri" w:cs="Calibri"/>
                <w:color w:val="auto"/>
                <w:lang w:eastAsia="en-GB" w:bidi="en-GB"/>
              </w:rPr>
              <w:t xml:space="preserve">IAS - </w:t>
            </w:r>
            <w:r w:rsidRPr="00C9527A">
              <w:rPr>
                <w:rFonts w:ascii="Calibri" w:hAnsi="Calibri" w:cs="Calibri"/>
                <w:i/>
                <w:iCs/>
                <w:color w:val="auto"/>
                <w:lang w:val="en-GB" w:eastAsia="en-GB" w:bidi="en-GB"/>
              </w:rPr>
              <w:t>Individual Appropriate Systems</w:t>
            </w:r>
            <w:r w:rsidR="0041201E" w:rsidRPr="00326328">
              <w:rPr>
                <w:rFonts w:ascii="Calibri" w:hAnsi="Calibri" w:cs="Calibri"/>
                <w:color w:val="auto"/>
                <w:lang w:eastAsia="en-GB" w:bidi="en-GB"/>
              </w:rPr>
              <w:t xml:space="preserve"> 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>(</w:t>
            </w:r>
            <w:r w:rsidR="0041201E" w:rsidRPr="00A71B66">
              <w:rPr>
                <w:rFonts w:ascii="Calibri" w:hAnsi="Calibri" w:cs="Calibri"/>
                <w:i/>
                <w:iCs/>
                <w:color w:val="auto"/>
                <w:sz w:val="18"/>
                <w:szCs w:val="18"/>
                <w:lang w:eastAsia="en-GB" w:bidi="en-GB"/>
              </w:rPr>
              <w:t>aggC</w:t>
            </w:r>
            <w:r w:rsidRPr="00A71B66">
              <w:rPr>
                <w:rFonts w:ascii="Calibri" w:hAnsi="Calibri" w:cs="Calibri"/>
                <w:i/>
                <w:iCs/>
                <w:color w:val="auto"/>
                <w:sz w:val="18"/>
                <w:szCs w:val="18"/>
                <w:lang w:eastAsia="en-GB" w:bidi="en-GB"/>
              </w:rPr>
              <w:t>2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>)</w:t>
            </w:r>
            <w:r w:rsidR="0041201E" w:rsidRPr="00326328">
              <w:rPr>
                <w:rFonts w:ascii="Calibri" w:hAnsi="Calibri" w:cs="Calibri"/>
                <w:color w:val="auto"/>
                <w:lang w:eastAsia="en-GB" w:bidi="en-GB"/>
              </w:rPr>
              <w:t xml:space="preserve"> </w:t>
            </w:r>
          </w:p>
          <w:p w14:paraId="247D1145" w14:textId="749C4A03" w:rsidR="0041201E" w:rsidRDefault="0041201E" w:rsidP="00BF2DBC">
            <w:pPr>
              <w:pStyle w:val="Textbody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41201E">
              <w:rPr>
                <w:rFonts w:ascii="Calibri" w:hAnsi="Calibri" w:cs="Calibri"/>
                <w:color w:val="auto"/>
                <w:lang w:eastAsia="en-GB" w:bidi="en-GB"/>
              </w:rPr>
              <w:t xml:space="preserve">% </w:t>
            </w:r>
            <w:r w:rsidR="00647E0B">
              <w:rPr>
                <w:rFonts w:ascii="Calibri" w:hAnsi="Calibri" w:cs="Calibri"/>
                <w:color w:val="auto"/>
                <w:lang w:eastAsia="en-GB" w:bidi="en-GB"/>
              </w:rPr>
              <w:t>s</w:t>
            </w:r>
            <w:r w:rsidR="00326328">
              <w:rPr>
                <w:rFonts w:ascii="Calibri" w:hAnsi="Calibri" w:cs="Calibri"/>
                <w:color w:val="auto"/>
                <w:lang w:eastAsia="en-GB" w:bidi="en-GB"/>
              </w:rPr>
              <w:t>enza trattamento.</w:t>
            </w:r>
          </w:p>
          <w:p w14:paraId="2AD0590A" w14:textId="77777777" w:rsidR="00BF2DBC" w:rsidRPr="00647E0B" w:rsidRDefault="00BF2DBC" w:rsidP="00BF2DBC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491EC5CF" w14:textId="03D7B48A" w:rsidR="0041201E" w:rsidRPr="0041201E" w:rsidRDefault="00647E0B" w:rsidP="00BF2DBC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647E0B">
              <w:rPr>
                <w:rFonts w:ascii="Calibri" w:hAnsi="Calibri" w:cs="Calibri"/>
                <w:color w:val="auto"/>
                <w:lang w:eastAsia="en-GB" w:bidi="en-GB"/>
              </w:rPr>
              <w:t xml:space="preserve">Le agglomerazioni </w:t>
            </w:r>
            <w:r w:rsidR="002967AF">
              <w:rPr>
                <w:rFonts w:ascii="Calibri" w:hAnsi="Calibri" w:cs="Calibri"/>
                <w:color w:val="auto"/>
                <w:lang w:eastAsia="en-GB" w:bidi="en-GB"/>
              </w:rPr>
              <w:t>sono spazialmente corrispondenti</w:t>
            </w:r>
            <w:r w:rsidRPr="00647E0B">
              <w:rPr>
                <w:rFonts w:ascii="Calibri" w:hAnsi="Calibri" w:cs="Calibri"/>
                <w:color w:val="auto"/>
                <w:lang w:eastAsia="en-GB" w:bidi="en-GB"/>
              </w:rPr>
              <w:t xml:space="preserve"> ai comuni, almeno nell’area di progetto definita.</w:t>
            </w:r>
          </w:p>
          <w:p w14:paraId="18532593" w14:textId="77777777" w:rsidR="0041201E" w:rsidRPr="0041201E" w:rsidRDefault="0041201E" w:rsidP="00BF2DBC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6FB3451D" w14:textId="719C23C9" w:rsidR="00E1291D" w:rsidRDefault="00977CB1" w:rsidP="00921A0D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E1291D">
              <w:rPr>
                <w:rFonts w:ascii="Calibri" w:hAnsi="Calibri" w:cs="Calibri"/>
                <w:b/>
                <w:bCs/>
                <w:color w:val="auto"/>
                <w:lang w:eastAsia="en-GB" w:bidi="en-GB"/>
              </w:rPr>
              <w:t>B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) </w:t>
            </w:r>
            <w:r w:rsidRPr="00977CB1">
              <w:rPr>
                <w:rFonts w:ascii="Calibri" w:hAnsi="Calibri" w:cs="Calibri"/>
                <w:color w:val="auto"/>
                <w:lang w:eastAsia="en-GB" w:bidi="en-GB"/>
              </w:rPr>
              <w:t>Impianti di trattamento delle acque reflue urbane (</w:t>
            </w:r>
            <w:proofErr w:type="spellStart"/>
            <w:r w:rsidRPr="008B3F7E">
              <w:rPr>
                <w:rFonts w:ascii="Calibri" w:hAnsi="Calibri" w:cs="Calibri"/>
                <w:i/>
                <w:iCs/>
                <w:color w:val="auto"/>
                <w:lang w:eastAsia="en-GB" w:bidi="en-GB"/>
              </w:rPr>
              <w:t>UWWTPs</w:t>
            </w:r>
            <w:proofErr w:type="spellEnd"/>
            <w:r w:rsidRPr="00977CB1">
              <w:rPr>
                <w:rFonts w:ascii="Calibri" w:hAnsi="Calibri" w:cs="Calibri"/>
                <w:color w:val="auto"/>
                <w:lang w:eastAsia="en-GB" w:bidi="en-GB"/>
              </w:rPr>
              <w:t>)</w:t>
            </w:r>
            <w:r w:rsidR="00E1291D">
              <w:rPr>
                <w:rFonts w:ascii="Calibri" w:hAnsi="Calibri" w:cs="Calibri"/>
                <w:color w:val="auto"/>
                <w:lang w:eastAsia="en-GB" w:bidi="en-GB"/>
              </w:rPr>
              <w:t xml:space="preserve">. </w:t>
            </w:r>
            <w:r w:rsidR="0000545A">
              <w:rPr>
                <w:rFonts w:ascii="Calibri" w:hAnsi="Calibri" w:cs="Calibri"/>
                <w:color w:val="auto"/>
                <w:lang w:eastAsia="en-GB" w:bidi="en-GB"/>
              </w:rPr>
              <w:t xml:space="preserve">Sono stati selezionati </w:t>
            </w:r>
            <w:r w:rsidR="00E1291D">
              <w:rPr>
                <w:rFonts w:ascii="Calibri" w:hAnsi="Calibri" w:cs="Calibri"/>
                <w:color w:val="auto"/>
                <w:lang w:eastAsia="en-GB" w:bidi="en-GB"/>
              </w:rPr>
              <w:t>i dati su:</w:t>
            </w:r>
          </w:p>
          <w:p w14:paraId="4184FF9A" w14:textId="0DD740D9" w:rsidR="00E1291D" w:rsidRDefault="00E1291D">
            <w:pPr>
              <w:pStyle w:val="Textbody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color w:val="auto"/>
                <w:lang w:val="en-GB" w:eastAsia="en-GB" w:bidi="en-GB"/>
              </w:rPr>
            </w:pPr>
            <w:r w:rsidRPr="00E1291D">
              <w:rPr>
                <w:rFonts w:ascii="Calibri" w:hAnsi="Calibri" w:cs="Calibri"/>
                <w:color w:val="auto"/>
                <w:lang w:eastAsia="en-GB" w:bidi="en-GB"/>
              </w:rPr>
              <w:t>Carico entrante</w:t>
            </w:r>
            <w:r>
              <w:rPr>
                <w:rFonts w:ascii="Calibri" w:hAnsi="Calibri" w:cs="Calibri"/>
                <w:color w:val="auto"/>
                <w:lang w:val="en-GB" w:eastAsia="en-GB" w:bidi="en-GB"/>
              </w:rPr>
              <w:t xml:space="preserve"> (A.E.)</w:t>
            </w:r>
          </w:p>
          <w:p w14:paraId="63CEFA85" w14:textId="3124D77B" w:rsidR="00E1291D" w:rsidRDefault="00E1291D">
            <w:pPr>
              <w:pStyle w:val="Textbody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E1291D">
              <w:rPr>
                <w:rFonts w:ascii="Calibri" w:hAnsi="Calibri" w:cs="Calibri"/>
                <w:color w:val="auto"/>
                <w:lang w:eastAsia="en-GB" w:bidi="en-GB"/>
              </w:rPr>
              <w:t>Capacità di carico (A.E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>.)</w:t>
            </w:r>
          </w:p>
          <w:p w14:paraId="6D6B4579" w14:textId="42935447" w:rsidR="00E1291D" w:rsidRDefault="00E1291D" w:rsidP="003D1F53">
            <w:pPr>
              <w:pStyle w:val="Textbody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 w:rsidRPr="00634356">
              <w:rPr>
                <w:rFonts w:ascii="Calibri" w:hAnsi="Calibri" w:cs="Calibri"/>
                <w:color w:val="FF0000"/>
                <w:lang w:eastAsia="en-GB" w:bidi="en-GB"/>
              </w:rPr>
              <w:t>Volume medio annuale (m</w:t>
            </w:r>
            <w:r w:rsidRPr="00634356">
              <w:rPr>
                <w:rFonts w:ascii="Calibri" w:hAnsi="Calibri" w:cs="Calibri"/>
                <w:color w:val="FF0000"/>
                <w:vertAlign w:val="superscript"/>
                <w:lang w:eastAsia="en-GB" w:bidi="en-GB"/>
              </w:rPr>
              <w:t>3</w:t>
            </w:r>
            <w:r w:rsidRPr="00634356">
              <w:rPr>
                <w:rFonts w:ascii="Calibri" w:hAnsi="Calibri" w:cs="Calibri"/>
                <w:color w:val="FF0000"/>
                <w:lang w:eastAsia="en-GB" w:bidi="en-GB"/>
              </w:rPr>
              <w:t>) di acque reflue trattate</w:t>
            </w:r>
            <w:r w:rsidR="00634356">
              <w:rPr>
                <w:rFonts w:ascii="Calibri" w:hAnsi="Calibri" w:cs="Calibri"/>
                <w:color w:val="FF0000"/>
                <w:lang w:eastAsia="en-GB" w:bidi="en-GB"/>
              </w:rPr>
              <w:t xml:space="preserve"> (valori nulli per gli impianti della nostra area)</w:t>
            </w:r>
          </w:p>
          <w:p w14:paraId="2914ED67" w14:textId="77777777" w:rsidR="003D1F53" w:rsidRPr="00634356" w:rsidRDefault="003D1F53" w:rsidP="003D1F53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</w:p>
          <w:p w14:paraId="31BF49FC" w14:textId="34DAEAAE" w:rsidR="0000545A" w:rsidRDefault="0000545A" w:rsidP="00921A0D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>È presente anche l’informazione sul tipo di trattamento previsto nell’impianto</w:t>
            </w:r>
            <w:r w:rsidR="00065104">
              <w:rPr>
                <w:rFonts w:ascii="Calibri" w:hAnsi="Calibri" w:cs="Calibri"/>
                <w:color w:val="auto"/>
                <w:lang w:eastAsia="en-GB" w:bidi="en-GB"/>
              </w:rPr>
              <w:t xml:space="preserve"> (</w:t>
            </w:r>
            <w:proofErr w:type="spellStart"/>
            <w:r w:rsidR="00065104" w:rsidRPr="00065104">
              <w:rPr>
                <w:rFonts w:ascii="Calibri" w:hAnsi="Calibri" w:cs="Calibri"/>
                <w:i/>
                <w:iCs/>
                <w:color w:val="auto"/>
                <w:lang w:eastAsia="en-GB" w:bidi="en-GB"/>
              </w:rPr>
              <w:t>vd</w:t>
            </w:r>
            <w:proofErr w:type="spellEnd"/>
            <w:r w:rsidR="00065104" w:rsidRPr="00065104">
              <w:rPr>
                <w:rFonts w:ascii="Calibri" w:hAnsi="Calibri" w:cs="Calibri"/>
                <w:i/>
                <w:iCs/>
                <w:color w:val="auto"/>
                <w:lang w:eastAsia="en-GB" w:bidi="en-GB"/>
              </w:rPr>
              <w:t>. direttiva per definizioni</w:t>
            </w:r>
            <w:r w:rsidR="00065104">
              <w:rPr>
                <w:rFonts w:ascii="Calibri" w:hAnsi="Calibri" w:cs="Calibri"/>
                <w:color w:val="auto"/>
                <w:lang w:eastAsia="en-GB" w:bidi="en-GB"/>
              </w:rPr>
              <w:t>)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>:</w:t>
            </w:r>
          </w:p>
          <w:p w14:paraId="2ECCEB63" w14:textId="556C0A2D" w:rsidR="00457CE4" w:rsidRDefault="0000545A">
            <w:pPr>
              <w:pStyle w:val="Textbody"/>
              <w:numPr>
                <w:ilvl w:val="0"/>
                <w:numId w:val="4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>T</w:t>
            </w:r>
            <w:r w:rsidR="00977CB1" w:rsidRPr="00977CB1">
              <w:rPr>
                <w:rFonts w:ascii="Calibri" w:hAnsi="Calibri" w:cs="Calibri"/>
                <w:color w:val="auto"/>
                <w:lang w:eastAsia="en-GB" w:bidi="en-GB"/>
              </w:rPr>
              <w:t>rattamento primario</w:t>
            </w:r>
            <w:r>
              <w:t xml:space="preserve"> </w:t>
            </w:r>
          </w:p>
          <w:p w14:paraId="2CCF47E7" w14:textId="6474DF2B" w:rsidR="00065104" w:rsidRDefault="00065104">
            <w:pPr>
              <w:pStyle w:val="Textbody"/>
              <w:numPr>
                <w:ilvl w:val="0"/>
                <w:numId w:val="4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>Trattamento secondario</w:t>
            </w:r>
          </w:p>
          <w:p w14:paraId="72A26F0D" w14:textId="1E265839" w:rsidR="00065104" w:rsidRDefault="00065104" w:rsidP="003D1F53">
            <w:pPr>
              <w:pStyle w:val="Textbody"/>
              <w:numPr>
                <w:ilvl w:val="0"/>
                <w:numId w:val="4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>Trattamento terziari</w:t>
            </w:r>
          </w:p>
          <w:p w14:paraId="40133DE7" w14:textId="77777777" w:rsidR="003D1F53" w:rsidRPr="00977CB1" w:rsidRDefault="003D1F53" w:rsidP="003D1F53">
            <w:pPr>
              <w:pStyle w:val="Textbody"/>
              <w:spacing w:after="0"/>
              <w:ind w:left="36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4EF815F1" w14:textId="63B58B13" w:rsidR="002967AF" w:rsidRDefault="00EB39A4" w:rsidP="003D1F53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>Ogni impianto di trattamento è definito da un file vettoriale di punti.</w:t>
            </w:r>
          </w:p>
          <w:p w14:paraId="46A556C1" w14:textId="77777777" w:rsidR="00AC6896" w:rsidRDefault="00AC6896" w:rsidP="003D1F53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1164FA9C" w14:textId="0C7057F2" w:rsidR="00250D02" w:rsidRDefault="00AC6896" w:rsidP="00250D02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 w:rsidRPr="00AC6896">
              <w:rPr>
                <w:rFonts w:ascii="Calibri" w:hAnsi="Calibri" w:cs="Calibri"/>
                <w:b/>
                <w:bCs/>
                <w:color w:val="auto"/>
                <w:lang w:eastAsia="en-GB" w:bidi="en-GB"/>
              </w:rPr>
              <w:t>C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) </w:t>
            </w:r>
            <w:r w:rsidRPr="00F44432">
              <w:rPr>
                <w:rFonts w:ascii="Calibri" w:hAnsi="Calibri" w:cs="Calibri"/>
                <w:color w:val="FF0000"/>
                <w:lang w:eastAsia="en-GB" w:bidi="en-GB"/>
              </w:rPr>
              <w:t xml:space="preserve">Carichi degli impianti di </w:t>
            </w:r>
            <w:r w:rsidRPr="00F44432">
              <w:rPr>
                <w:rFonts w:ascii="Calibri" w:hAnsi="Calibri" w:cs="Calibri"/>
                <w:color w:val="FF0000"/>
                <w:lang w:eastAsia="en-GB" w:bidi="en-GB"/>
              </w:rPr>
              <w:lastRenderedPageBreak/>
              <w:t>trattamento</w:t>
            </w:r>
            <w:r w:rsidR="001C1E7B" w:rsidRPr="00F44432"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  <w:r w:rsidRPr="00F44432">
              <w:rPr>
                <w:rFonts w:ascii="Calibri" w:hAnsi="Calibri" w:cs="Calibri"/>
                <w:color w:val="FF0000"/>
                <w:lang w:eastAsia="en-GB" w:bidi="en-GB"/>
              </w:rPr>
              <w:t>(</w:t>
            </w:r>
            <w:proofErr w:type="spellStart"/>
            <w:r w:rsidRPr="00F44432">
              <w:rPr>
                <w:rFonts w:ascii="Calibri" w:hAnsi="Calibri" w:cs="Calibri"/>
                <w:i/>
                <w:iCs/>
                <w:color w:val="FF0000"/>
                <w:lang w:eastAsia="en-GB" w:bidi="en-GB"/>
              </w:rPr>
              <w:t>UWWTPs</w:t>
            </w:r>
            <w:proofErr w:type="spellEnd"/>
            <w:r w:rsidRPr="00F44432">
              <w:rPr>
                <w:rFonts w:ascii="Calibri" w:hAnsi="Calibri" w:cs="Calibri"/>
                <w:i/>
                <w:iCs/>
                <w:color w:val="FF0000"/>
                <w:lang w:eastAsia="en-GB" w:bidi="en-GB"/>
              </w:rPr>
              <w:t xml:space="preserve"> loads</w:t>
            </w:r>
            <w:r w:rsidRPr="00F44432">
              <w:rPr>
                <w:rFonts w:ascii="Calibri" w:hAnsi="Calibri" w:cs="Calibri"/>
                <w:color w:val="FF0000"/>
                <w:lang w:eastAsia="en-GB" w:bidi="en-GB"/>
              </w:rPr>
              <w:t>)</w:t>
            </w:r>
            <w:r w:rsidR="006B0240" w:rsidRPr="00F44432">
              <w:rPr>
                <w:rFonts w:ascii="Calibri" w:hAnsi="Calibri" w:cs="Calibri"/>
                <w:color w:val="FF0000"/>
                <w:lang w:eastAsia="en-GB" w:bidi="en-GB"/>
              </w:rPr>
              <w:t xml:space="preserve">. </w:t>
            </w:r>
            <w:r w:rsidR="00F44432" w:rsidRPr="00F44432">
              <w:rPr>
                <w:rFonts w:ascii="Calibri" w:hAnsi="Calibri" w:cs="Calibri"/>
                <w:color w:val="FF0000"/>
                <w:lang w:eastAsia="en-GB" w:bidi="en-GB"/>
              </w:rPr>
              <w:t>Ai fini dell’analisi sarebbero di rilievo i dati sulle seguenti componenti, che per gli impianti di trattamento delle acque reflue della nostra zona presentano celle vuote (controllare i prossimi aggiornamenti annuali):</w:t>
            </w:r>
          </w:p>
          <w:p w14:paraId="4CEAA02D" w14:textId="77777777" w:rsidR="00250D02" w:rsidRPr="00F44432" w:rsidRDefault="00250D02" w:rsidP="00250D02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</w:p>
          <w:p w14:paraId="1FD8746A" w14:textId="155EA2BE" w:rsidR="00472715" w:rsidRDefault="00F21F97" w:rsidP="00250D02">
            <w:pPr>
              <w:pStyle w:val="Textbody"/>
              <w:numPr>
                <w:ilvl w:val="0"/>
                <w:numId w:val="5"/>
              </w:numPr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 w:rsidRPr="00F44432">
              <w:rPr>
                <w:rFonts w:ascii="Calibri" w:hAnsi="Calibri" w:cs="Calibri"/>
                <w:color w:val="FF0000"/>
                <w:lang w:eastAsia="en-GB" w:bidi="en-GB"/>
              </w:rPr>
              <w:t xml:space="preserve">Richiesta Biochimica di Ossigeno </w:t>
            </w:r>
            <w:r w:rsidR="00472715" w:rsidRPr="00F44432">
              <w:rPr>
                <w:rFonts w:ascii="Calibri" w:hAnsi="Calibri" w:cs="Calibri"/>
                <w:color w:val="FF0000"/>
                <w:lang w:eastAsia="en-GB" w:bidi="en-GB"/>
              </w:rPr>
              <w:t>(BOD)</w:t>
            </w:r>
            <w:r w:rsidRPr="00F44432">
              <w:rPr>
                <w:rFonts w:ascii="Calibri" w:hAnsi="Calibri" w:cs="Calibri"/>
                <w:color w:val="FF0000"/>
                <w:lang w:eastAsia="en-GB" w:bidi="en-GB"/>
              </w:rPr>
              <w:t xml:space="preserve">: </w:t>
            </w:r>
            <w:r w:rsidR="00701201" w:rsidRPr="00F44432">
              <w:rPr>
                <w:rFonts w:ascii="Calibri" w:hAnsi="Calibri" w:cs="Calibri"/>
                <w:color w:val="FF0000"/>
                <w:lang w:eastAsia="en-GB" w:bidi="en-GB"/>
              </w:rPr>
              <w:t xml:space="preserve">esprime la </w:t>
            </w:r>
            <w:r w:rsidR="00472715" w:rsidRPr="00F44432">
              <w:rPr>
                <w:rFonts w:ascii="Calibri" w:hAnsi="Calibri" w:cs="Calibri"/>
                <w:color w:val="FF0000"/>
                <w:lang w:eastAsia="en-GB" w:bidi="en-GB"/>
              </w:rPr>
              <w:t>quantità di O</w:t>
            </w:r>
            <w:r w:rsidR="00472715" w:rsidRPr="00F44432">
              <w:rPr>
                <w:rFonts w:ascii="Calibri" w:hAnsi="Calibri" w:cs="Calibri"/>
                <w:color w:val="FF0000"/>
                <w:vertAlign w:val="subscript"/>
                <w:lang w:eastAsia="en-GB" w:bidi="en-GB"/>
              </w:rPr>
              <w:t>2</w:t>
            </w:r>
            <w:r w:rsidR="00472715" w:rsidRPr="00F44432">
              <w:rPr>
                <w:rFonts w:ascii="Calibri" w:hAnsi="Calibri" w:cs="Calibri"/>
                <w:color w:val="FF0000"/>
                <w:lang w:eastAsia="en-GB" w:bidi="en-GB"/>
              </w:rPr>
              <w:t xml:space="preserve"> utilizzata in 5 giorni dai microorganismi aerobi per decomporre (ossidare) le sostanze organiche presenti in un litro d'acqua. </w:t>
            </w:r>
            <w:r w:rsidR="006B0240" w:rsidRPr="00F44432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>Sarebbe e</w:t>
            </w:r>
            <w:r w:rsidR="00625482" w:rsidRPr="00F44432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>spressa in</w:t>
            </w:r>
            <w:r w:rsidR="00C13776" w:rsidRPr="00F44432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 xml:space="preserve"> mgO</w:t>
            </w:r>
            <w:r w:rsidR="00C13776" w:rsidRPr="00F44432">
              <w:rPr>
                <w:rFonts w:ascii="Calibri" w:hAnsi="Calibri" w:cs="Calibri"/>
                <w:color w:val="FF0000"/>
                <w:highlight w:val="yellow"/>
                <w:vertAlign w:val="subscript"/>
                <w:lang w:eastAsia="en-GB" w:bidi="en-GB"/>
              </w:rPr>
              <w:t>2</w:t>
            </w:r>
            <w:r w:rsidR="00C13776" w:rsidRPr="00F44432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>/l ma il dato</w:t>
            </w:r>
            <w:r w:rsidR="009733A8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>, pur non presente, è espresso</w:t>
            </w:r>
            <w:r w:rsidR="00C13776" w:rsidRPr="00F44432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 xml:space="preserve"> in</w:t>
            </w:r>
            <w:r w:rsidR="00625482" w:rsidRPr="00F44432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 xml:space="preserve"> tonnellate/anno.</w:t>
            </w:r>
          </w:p>
          <w:p w14:paraId="6A960F43" w14:textId="77777777" w:rsidR="00250D02" w:rsidRPr="00F44432" w:rsidRDefault="00250D02" w:rsidP="00250D02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</w:p>
          <w:p w14:paraId="0FA971D6" w14:textId="098A4F23" w:rsidR="00701201" w:rsidRDefault="00691F77" w:rsidP="00250D02">
            <w:pPr>
              <w:pStyle w:val="Textbody"/>
              <w:numPr>
                <w:ilvl w:val="0"/>
                <w:numId w:val="5"/>
              </w:numPr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 w:rsidRPr="00F44432">
              <w:rPr>
                <w:rFonts w:ascii="Calibri" w:hAnsi="Calibri" w:cs="Calibri"/>
                <w:color w:val="FF0000"/>
                <w:lang w:eastAsia="en-GB" w:bidi="en-GB"/>
              </w:rPr>
              <w:t xml:space="preserve">Richiesta Chimica di Ossigeno (COD): rappresenta la quantità di ossigeno necessaria per la completa ossidazione per via chimica dei composti organici/inorganici presenti in un campione di acqua. </w:t>
            </w:r>
            <w:r w:rsidR="006B0240" w:rsidRPr="00F44432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>Sarebbe espressa in mgO</w:t>
            </w:r>
            <w:r w:rsidR="006B0240" w:rsidRPr="00F44432">
              <w:rPr>
                <w:rFonts w:ascii="Calibri" w:hAnsi="Calibri" w:cs="Calibri"/>
                <w:color w:val="FF0000"/>
                <w:highlight w:val="yellow"/>
                <w:vertAlign w:val="subscript"/>
                <w:lang w:eastAsia="en-GB" w:bidi="en-GB"/>
              </w:rPr>
              <w:t>2</w:t>
            </w:r>
            <w:r w:rsidR="006B0240" w:rsidRPr="00F44432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>/l ma il dato</w:t>
            </w:r>
            <w:r w:rsidR="009733A8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>, pur non presente, è espresso</w:t>
            </w:r>
            <w:r w:rsidR="006B0240" w:rsidRPr="00F44432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 xml:space="preserve"> in tonnellate/anno.</w:t>
            </w:r>
          </w:p>
          <w:p w14:paraId="1A0AB694" w14:textId="77777777" w:rsidR="00250D02" w:rsidRPr="00F44432" w:rsidRDefault="00250D02" w:rsidP="00250D02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</w:p>
          <w:p w14:paraId="281C5715" w14:textId="77777777" w:rsidR="00F34821" w:rsidRPr="00473E44" w:rsidRDefault="00F34821" w:rsidP="00F34821">
            <w:pPr>
              <w:pStyle w:val="Textbody"/>
              <w:spacing w:after="0"/>
              <w:ind w:left="720"/>
              <w:rPr>
                <w:rFonts w:ascii="Calibri" w:hAnsi="Calibri" w:cs="Calibri"/>
                <w:color w:val="4F81BD" w:themeColor="accent1"/>
                <w:lang w:eastAsia="en-GB" w:bidi="en-GB"/>
              </w:rPr>
            </w:pPr>
          </w:p>
          <w:p w14:paraId="761FF898" w14:textId="59A7A056" w:rsidR="00F523C3" w:rsidRDefault="00472715" w:rsidP="00F34821">
            <w:pPr>
              <w:pStyle w:val="Textbody"/>
              <w:numPr>
                <w:ilvl w:val="0"/>
                <w:numId w:val="5"/>
              </w:numPr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 w:rsidRPr="00F44432">
              <w:rPr>
                <w:rFonts w:ascii="Calibri" w:hAnsi="Calibri" w:cs="Calibri"/>
                <w:color w:val="FF0000"/>
                <w:lang w:eastAsia="en-GB" w:bidi="en-GB"/>
              </w:rPr>
              <w:t>Fosforo (P)</w:t>
            </w:r>
            <w:r w:rsidR="00F523C3" w:rsidRPr="00F44432">
              <w:rPr>
                <w:rFonts w:ascii="Calibri" w:hAnsi="Calibri" w:cs="Calibri"/>
                <w:color w:val="FF0000"/>
                <w:lang w:eastAsia="en-GB" w:bidi="en-GB"/>
              </w:rPr>
              <w:t>: espresso in tonnellate/anno.</w:t>
            </w:r>
          </w:p>
          <w:p w14:paraId="0EBEF86F" w14:textId="77777777" w:rsidR="00F34821" w:rsidRPr="00F44432" w:rsidRDefault="00F34821" w:rsidP="00F34821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</w:p>
          <w:p w14:paraId="507F1BAB" w14:textId="618883DA" w:rsidR="00F523C3" w:rsidRDefault="00F523C3" w:rsidP="00F34821">
            <w:pPr>
              <w:pStyle w:val="Textbody"/>
              <w:numPr>
                <w:ilvl w:val="0"/>
                <w:numId w:val="5"/>
              </w:numPr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 w:rsidRPr="00F44432">
              <w:rPr>
                <w:rFonts w:ascii="Calibri" w:hAnsi="Calibri" w:cs="Calibri"/>
                <w:color w:val="FF0000"/>
                <w:lang w:eastAsia="en-GB" w:bidi="en-GB"/>
              </w:rPr>
              <w:t xml:space="preserve">Azoto (N): espresso in </w:t>
            </w:r>
            <w:r w:rsidRPr="00F44432">
              <w:rPr>
                <w:rFonts w:ascii="Calibri" w:hAnsi="Calibri" w:cs="Calibri"/>
                <w:color w:val="FF0000"/>
                <w:lang w:eastAsia="en-GB" w:bidi="en-GB"/>
              </w:rPr>
              <w:lastRenderedPageBreak/>
              <w:t>tonnellate/anno.</w:t>
            </w:r>
          </w:p>
          <w:p w14:paraId="4D371AFC" w14:textId="77777777" w:rsidR="00F34821" w:rsidRPr="00F44432" w:rsidRDefault="00F34821" w:rsidP="00F34821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</w:p>
          <w:p w14:paraId="3EAEEAAB" w14:textId="77777777" w:rsidR="002F3983" w:rsidRDefault="00F523C3" w:rsidP="002F3983">
            <w:pPr>
              <w:pStyle w:val="Textbody"/>
              <w:spacing w:after="0"/>
              <w:ind w:left="72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167616">
              <w:rPr>
                <w:rFonts w:ascii="Calibri" w:hAnsi="Calibri" w:cs="Calibri"/>
                <w:color w:val="4F81BD" w:themeColor="accent1"/>
                <w:lang w:eastAsia="en-GB" w:bidi="en-GB"/>
              </w:rPr>
              <w:t xml:space="preserve">È fondamentale controllare e prevenire l’immissione nei bacini idrici di azoto e </w:t>
            </w:r>
            <w:r w:rsidR="007608CD" w:rsidRPr="00167616">
              <w:rPr>
                <w:rFonts w:ascii="Calibri" w:hAnsi="Calibri" w:cs="Calibri"/>
                <w:color w:val="4F81BD" w:themeColor="accent1"/>
                <w:lang w:eastAsia="en-GB" w:bidi="en-GB"/>
              </w:rPr>
              <w:t>fosforo</w:t>
            </w:r>
            <w:r w:rsidRPr="00167616">
              <w:rPr>
                <w:rFonts w:ascii="Calibri" w:hAnsi="Calibri" w:cs="Calibri"/>
                <w:color w:val="4F81BD" w:themeColor="accent1"/>
                <w:lang w:eastAsia="en-GB" w:bidi="en-GB"/>
              </w:rPr>
              <w:t xml:space="preserve"> perché sostanze ricche di nutrienti, e come tali favoriscono i fenomeni di eutrofizzazione. Gli ecosistemi acquatici ricevono fosforo e azoto principalmente dagli scarichi domestici e industriali e dalle attività agro-zootecniche</w:t>
            </w:r>
            <w:r w:rsidR="007608CD" w:rsidRPr="00167616">
              <w:rPr>
                <w:rFonts w:ascii="Calibri" w:hAnsi="Calibri" w:cs="Calibri"/>
                <w:color w:val="4F81BD" w:themeColor="accent1"/>
                <w:lang w:eastAsia="en-GB" w:bidi="en-GB"/>
              </w:rPr>
              <w:t>, nonché</w:t>
            </w:r>
            <w:r w:rsidRPr="00167616">
              <w:rPr>
                <w:rFonts w:ascii="Calibri" w:hAnsi="Calibri" w:cs="Calibri"/>
                <w:color w:val="4F81BD" w:themeColor="accent1"/>
                <w:lang w:eastAsia="en-GB" w:bidi="en-GB"/>
              </w:rPr>
              <w:t xml:space="preserve"> dalle precipitazioni </w:t>
            </w:r>
            <w:r w:rsidRPr="00F523C3">
              <w:rPr>
                <w:rFonts w:ascii="Calibri" w:hAnsi="Calibri" w:cs="Calibri"/>
                <w:color w:val="auto"/>
                <w:lang w:eastAsia="en-GB" w:bidi="en-GB"/>
              </w:rPr>
              <w:t>(</w:t>
            </w:r>
            <w:proofErr w:type="spellStart"/>
            <w:r w:rsidRPr="00D1733C">
              <w:rPr>
                <w:rFonts w:ascii="Calibri" w:hAnsi="Calibri" w:cs="Calibri"/>
                <w:i/>
                <w:iCs/>
                <w:color w:val="auto"/>
                <w:lang w:eastAsia="en-GB" w:bidi="en-GB"/>
              </w:rPr>
              <w:t>vd</w:t>
            </w:r>
            <w:proofErr w:type="spellEnd"/>
            <w:r w:rsidRPr="00D1733C">
              <w:rPr>
                <w:rFonts w:ascii="Calibri" w:hAnsi="Calibri" w:cs="Calibri"/>
                <w:i/>
                <w:iCs/>
                <w:color w:val="auto"/>
                <w:lang w:eastAsia="en-GB" w:bidi="en-GB"/>
              </w:rPr>
              <w:t>. la connessione con la   componente precipitazioni</w:t>
            </w:r>
            <w:r w:rsidRPr="00F523C3">
              <w:rPr>
                <w:rFonts w:ascii="Calibri" w:hAnsi="Calibri" w:cs="Calibri"/>
                <w:color w:val="auto"/>
                <w:lang w:eastAsia="en-GB" w:bidi="en-GB"/>
              </w:rPr>
              <w:t>)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>.</w:t>
            </w:r>
          </w:p>
          <w:p w14:paraId="4EC53A32" w14:textId="07540E22" w:rsidR="00F523C3" w:rsidRDefault="00F523C3" w:rsidP="002F3983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 </w:t>
            </w:r>
          </w:p>
          <w:p w14:paraId="64E508EB" w14:textId="63C97B9C" w:rsidR="00F87462" w:rsidRDefault="00F87462" w:rsidP="00457CE4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Il file vettoriale di punti è in comune con quello fornito per la tabella </w:t>
            </w:r>
            <w:r w:rsidRPr="00F87462">
              <w:rPr>
                <w:rFonts w:ascii="Calibri" w:hAnsi="Calibri" w:cs="Calibri"/>
                <w:b/>
                <w:bCs/>
                <w:color w:val="auto"/>
                <w:lang w:eastAsia="en-GB" w:bidi="en-GB"/>
              </w:rPr>
              <w:t>B)</w:t>
            </w:r>
            <w:r>
              <w:t xml:space="preserve"> </w:t>
            </w:r>
            <w:proofErr w:type="spellStart"/>
            <w:r w:rsidRPr="00F87462">
              <w:rPr>
                <w:rFonts w:ascii="Calibri" w:hAnsi="Calibri" w:cs="Calibri"/>
                <w:color w:val="auto"/>
                <w:lang w:eastAsia="en-GB" w:bidi="en-GB"/>
              </w:rPr>
              <w:t>UWWTPs</w:t>
            </w:r>
            <w:proofErr w:type="spellEnd"/>
          </w:p>
          <w:p w14:paraId="7767AB18" w14:textId="5F1BA32A" w:rsidR="00F87462" w:rsidRDefault="00F87462" w:rsidP="00457CE4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396643A8" w14:textId="3DFE347B" w:rsidR="007932BB" w:rsidRDefault="004A3745" w:rsidP="00457CE4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b/>
                <w:bCs/>
                <w:color w:val="auto"/>
                <w:lang w:eastAsia="en-GB" w:bidi="en-GB"/>
              </w:rPr>
              <w:t>D</w:t>
            </w:r>
            <w:r w:rsidR="00F87462">
              <w:rPr>
                <w:rFonts w:ascii="Calibri" w:hAnsi="Calibri" w:cs="Calibri"/>
                <w:color w:val="auto"/>
                <w:lang w:eastAsia="en-GB" w:bidi="en-GB"/>
              </w:rPr>
              <w:t xml:space="preserve">) </w:t>
            </w:r>
            <w:r w:rsidR="007932BB">
              <w:rPr>
                <w:rFonts w:ascii="Calibri" w:hAnsi="Calibri" w:cs="Calibri"/>
                <w:color w:val="auto"/>
                <w:lang w:eastAsia="en-GB" w:bidi="en-GB"/>
              </w:rPr>
              <w:t>Punti di scarico</w:t>
            </w:r>
            <w:r w:rsidR="00F87462" w:rsidRPr="00F87462">
              <w:rPr>
                <w:rFonts w:ascii="Calibri" w:hAnsi="Calibri" w:cs="Calibri"/>
                <w:color w:val="auto"/>
                <w:lang w:eastAsia="en-GB" w:bidi="en-GB"/>
              </w:rPr>
              <w:t xml:space="preserve">: </w:t>
            </w:r>
            <w:r w:rsidR="007932BB">
              <w:rPr>
                <w:rFonts w:ascii="Calibri" w:hAnsi="Calibri" w:cs="Calibri"/>
                <w:color w:val="auto"/>
                <w:lang w:eastAsia="en-GB" w:bidi="en-GB"/>
              </w:rPr>
              <w:t>è disponibile il dato sulla tipologia di corpo idrico dove avviene lo scarico:</w:t>
            </w:r>
          </w:p>
          <w:p w14:paraId="764632FD" w14:textId="4447448C" w:rsidR="007932BB" w:rsidRPr="007932BB" w:rsidRDefault="007932BB">
            <w:pPr>
              <w:pStyle w:val="Textbody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7932BB">
              <w:rPr>
                <w:rFonts w:ascii="Calibri" w:hAnsi="Calibri" w:cs="Calibri"/>
                <w:color w:val="auto"/>
                <w:lang w:eastAsia="en-GB" w:bidi="en-GB"/>
              </w:rPr>
              <w:t>Acque marino-costiere</w:t>
            </w:r>
          </w:p>
          <w:p w14:paraId="7D1D78BC" w14:textId="5C757BAC" w:rsidR="007932BB" w:rsidRPr="007932BB" w:rsidRDefault="007932BB">
            <w:pPr>
              <w:pStyle w:val="Textbody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7932BB">
              <w:rPr>
                <w:rFonts w:ascii="Calibri" w:hAnsi="Calibri" w:cs="Calibri"/>
                <w:color w:val="auto"/>
                <w:lang w:eastAsia="en-GB" w:bidi="en-GB"/>
              </w:rPr>
              <w:t>Estuario</w:t>
            </w:r>
          </w:p>
          <w:p w14:paraId="22166A13" w14:textId="6A53E9C2" w:rsidR="007932BB" w:rsidRPr="007932BB" w:rsidRDefault="007932BB">
            <w:pPr>
              <w:pStyle w:val="Textbody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7932BB">
              <w:rPr>
                <w:rFonts w:ascii="Calibri" w:hAnsi="Calibri" w:cs="Calibri"/>
                <w:color w:val="auto"/>
                <w:lang w:eastAsia="en-GB" w:bidi="en-GB"/>
              </w:rPr>
              <w:t>Acqua dolce</w:t>
            </w:r>
          </w:p>
          <w:p w14:paraId="09398F86" w14:textId="3D5E61E6" w:rsidR="007932BB" w:rsidRPr="007932BB" w:rsidRDefault="007932BB">
            <w:pPr>
              <w:pStyle w:val="Textbody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7932BB">
              <w:rPr>
                <w:rFonts w:ascii="Calibri" w:hAnsi="Calibri" w:cs="Calibri"/>
                <w:color w:val="auto"/>
                <w:lang w:eastAsia="en-GB" w:bidi="en-GB"/>
              </w:rPr>
              <w:t>Terreno (bacino di raccolta di acque costiere)</w:t>
            </w:r>
          </w:p>
          <w:p w14:paraId="68DE8E9E" w14:textId="66F2CD07" w:rsidR="007932BB" w:rsidRDefault="007932BB" w:rsidP="002F3983">
            <w:pPr>
              <w:pStyle w:val="Textbody"/>
              <w:numPr>
                <w:ilvl w:val="0"/>
                <w:numId w:val="6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7932BB">
              <w:rPr>
                <w:rFonts w:ascii="Calibri" w:hAnsi="Calibri" w:cs="Calibri"/>
                <w:color w:val="auto"/>
                <w:lang w:eastAsia="en-GB" w:bidi="en-GB"/>
              </w:rPr>
              <w:t>Terreno (bacino di raccolta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 di estuario/acqua dolce)</w:t>
            </w:r>
          </w:p>
          <w:p w14:paraId="0BB08094" w14:textId="77777777" w:rsidR="002F3983" w:rsidRDefault="002F3983" w:rsidP="002F3983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3277FEC2" w14:textId="413F0AE3" w:rsidR="001C1E7B" w:rsidRDefault="007932BB" w:rsidP="002F3983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>È presente un file vettoriale con i punti di scarico, quasi del tutto corrispondente con gli impianti di trattamento di acque reflue.</w:t>
            </w:r>
          </w:p>
          <w:p w14:paraId="2A918926" w14:textId="77777777" w:rsidR="002F3983" w:rsidRPr="002F3983" w:rsidRDefault="002F3983" w:rsidP="002F3983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4ACAB88E" w14:textId="404574A4" w:rsidR="00457CE4" w:rsidRPr="001820A6" w:rsidRDefault="007215E3" w:rsidP="00457CE4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>
              <w:rPr>
                <w:rFonts w:ascii="Calibri" w:hAnsi="Calibri" w:cs="Calibri"/>
                <w:color w:val="FF0000"/>
                <w:lang w:eastAsia="en-GB" w:bidi="en-GB"/>
              </w:rPr>
              <w:lastRenderedPageBreak/>
              <w:t xml:space="preserve">Parallelamente allo studio delle banche dati EEA, è stato aperto un canale con ARPACAL </w:t>
            </w:r>
            <w:r w:rsidR="001820A6" w:rsidRPr="001820A6">
              <w:rPr>
                <w:rFonts w:ascii="Calibri" w:hAnsi="Calibri" w:cs="Calibri"/>
                <w:color w:val="FF0000"/>
                <w:lang w:eastAsia="en-GB" w:bidi="en-GB"/>
              </w:rPr>
              <w:t xml:space="preserve">per </w:t>
            </w:r>
            <w:r w:rsidR="004E3E0D">
              <w:rPr>
                <w:rFonts w:ascii="Calibri" w:hAnsi="Calibri" w:cs="Calibri"/>
                <w:color w:val="FF0000"/>
                <w:lang w:eastAsia="en-GB" w:bidi="en-GB"/>
              </w:rPr>
              <w:t>lo scambio</w:t>
            </w:r>
            <w:r w:rsidR="001820A6" w:rsidRPr="001820A6">
              <w:rPr>
                <w:rFonts w:ascii="Calibri" w:hAnsi="Calibri" w:cs="Calibri"/>
                <w:color w:val="FF0000"/>
                <w:lang w:eastAsia="en-GB" w:bidi="en-GB"/>
              </w:rPr>
              <w:t xml:space="preserve"> di dati</w:t>
            </w:r>
            <w:r>
              <w:rPr>
                <w:rFonts w:ascii="Calibri" w:hAnsi="Calibri" w:cs="Calibri"/>
                <w:color w:val="FF0000"/>
                <w:lang w:eastAsia="en-GB" w:bidi="en-GB"/>
              </w:rPr>
              <w:t xml:space="preserve"> che ancora non ha portato a risultati.</w:t>
            </w:r>
          </w:p>
          <w:p w14:paraId="26F92E7A" w14:textId="77777777" w:rsidR="001820A6" w:rsidRDefault="001820A6" w:rsidP="00457CE4">
            <w:pPr>
              <w:pStyle w:val="Textbody"/>
              <w:spacing w:after="0"/>
              <w:rPr>
                <w:rFonts w:ascii="Calibri" w:hAnsi="Calibri" w:cs="Calibri"/>
                <w:highlight w:val="yellow"/>
              </w:rPr>
            </w:pPr>
          </w:p>
          <w:p w14:paraId="189D956B" w14:textId="77777777" w:rsidR="00457CE4" w:rsidRDefault="0061742C" w:rsidP="00457CE4">
            <w:pPr>
              <w:pStyle w:val="Textbody"/>
              <w:spacing w:after="0"/>
              <w:rPr>
                <w:rFonts w:ascii="Calibri" w:hAnsi="Calibri" w:cs="Calibri"/>
              </w:rPr>
            </w:pPr>
            <w:r w:rsidRPr="00F022C5">
              <w:rPr>
                <w:rFonts w:ascii="Calibri" w:hAnsi="Calibri" w:cs="Calibri"/>
              </w:rPr>
              <w:t xml:space="preserve">ANALISI </w:t>
            </w:r>
            <w:r w:rsidR="007C02BD" w:rsidRPr="00F022C5">
              <w:rPr>
                <w:rFonts w:ascii="Calibri" w:hAnsi="Calibri" w:cs="Calibri"/>
              </w:rPr>
              <w:t xml:space="preserve">QUANTITATIVA </w:t>
            </w:r>
            <w:r w:rsidRPr="00F022C5">
              <w:rPr>
                <w:rFonts w:ascii="Calibri" w:hAnsi="Calibri" w:cs="Calibri"/>
              </w:rPr>
              <w:t>SU</w:t>
            </w:r>
            <w:r w:rsidR="007C02BD" w:rsidRPr="00F022C5">
              <w:rPr>
                <w:rFonts w:ascii="Calibri" w:hAnsi="Calibri" w:cs="Calibri"/>
              </w:rPr>
              <w:t>I</w:t>
            </w:r>
            <w:r w:rsidRPr="00F022C5">
              <w:rPr>
                <w:rFonts w:ascii="Calibri" w:hAnsi="Calibri" w:cs="Calibri"/>
              </w:rPr>
              <w:t xml:space="preserve"> DAT</w:t>
            </w:r>
            <w:r w:rsidR="007C02BD" w:rsidRPr="00F022C5">
              <w:rPr>
                <w:rFonts w:ascii="Calibri" w:hAnsi="Calibri" w:cs="Calibri"/>
              </w:rPr>
              <w:t>I</w:t>
            </w:r>
            <w:r w:rsidRPr="00F022C5">
              <w:rPr>
                <w:rFonts w:ascii="Calibri" w:hAnsi="Calibri" w:cs="Calibri"/>
              </w:rPr>
              <w:t>: per esempio si nota carico soprattutto su quel comune o su quel determinato impianto</w:t>
            </w:r>
            <w:r w:rsidRPr="0061742C">
              <w:rPr>
                <w:rFonts w:ascii="Calibri" w:hAnsi="Calibri" w:cs="Calibri"/>
                <w:highlight w:val="yellow"/>
              </w:rPr>
              <w:t>.</w:t>
            </w:r>
          </w:p>
          <w:p w14:paraId="0F192667" w14:textId="77777777" w:rsidR="00B11D11" w:rsidRDefault="00B11D11" w:rsidP="00457CE4">
            <w:pPr>
              <w:pStyle w:val="Textbody"/>
              <w:spacing w:after="0"/>
              <w:rPr>
                <w:rFonts w:ascii="Calibri" w:hAnsi="Calibri" w:cs="Calibri"/>
              </w:rPr>
            </w:pPr>
          </w:p>
          <w:p w14:paraId="54DACE23" w14:textId="3A2FF3CE" w:rsidR="00B11D11" w:rsidRDefault="00B11D11" w:rsidP="00457CE4">
            <w:pPr>
              <w:pStyle w:val="Textbody"/>
              <w:spacing w:after="0"/>
              <w:rPr>
                <w:rFonts w:ascii="Calibri" w:hAnsi="Calibri" w:cs="Calibri"/>
              </w:rPr>
            </w:pPr>
            <w:r w:rsidRPr="007C2490">
              <w:rPr>
                <w:rFonts w:ascii="Calibri" w:hAnsi="Calibri" w:cs="Calibri"/>
                <w:highlight w:val="yellow"/>
              </w:rPr>
              <w:t>COMMENTO SU IMPIANTI IRREGOLARI E NON CENSITI</w:t>
            </w:r>
            <w:r w:rsidR="007C2490" w:rsidRPr="007C2490">
              <w:rPr>
                <w:rFonts w:ascii="Calibri" w:hAnsi="Calibri" w:cs="Calibri"/>
                <w:highlight w:val="yellow"/>
              </w:rPr>
              <w:t xml:space="preserve"> potrebbe essere un commento da inserire nell</w:t>
            </w:r>
            <w:r w:rsidR="00424888">
              <w:rPr>
                <w:rFonts w:ascii="Calibri" w:hAnsi="Calibri" w:cs="Calibri"/>
                <w:highlight w:val="yellow"/>
              </w:rPr>
              <w:t>e</w:t>
            </w:r>
            <w:r w:rsidR="007C2490" w:rsidRPr="007C2490">
              <w:rPr>
                <w:rFonts w:ascii="Calibri" w:hAnsi="Calibri" w:cs="Calibri"/>
                <w:highlight w:val="yellow"/>
              </w:rPr>
              <w:t xml:space="preserve"> misure di gestione, cioè di censire anche impianti irregolari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922F119" w14:textId="7777777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</w:p>
        </w:tc>
      </w:tr>
      <w:tr w:rsidR="00457CE4" w14:paraId="041CA6F5" w14:textId="77777777">
        <w:trPr>
          <w:trHeight w:val="324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31343" w14:textId="7777777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i/>
                <w:iCs/>
                <w:lang w:val="en-GB"/>
              </w:rPr>
            </w:pPr>
            <w:r>
              <w:rPr>
                <w:rFonts w:ascii="Calibri" w:hAnsi="Calibri" w:cs="Calibri"/>
                <w:i/>
                <w:iCs/>
                <w:lang w:val="en-GB" w:eastAsia="en-GB" w:bidi="en-GB"/>
              </w:rPr>
              <w:lastRenderedPageBreak/>
              <w:t>3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776BE97" w14:textId="7777777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i/>
                <w:iCs/>
                <w:color w:val="00B050"/>
                <w:lang w:val="en-GB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5378C5C" w14:textId="492461F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F10816F" w14:textId="7777777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i/>
                <w:iCs/>
                <w:color w:val="auto"/>
                <w:lang w:val="en-GB"/>
              </w:rPr>
            </w:pPr>
            <w:r>
              <w:rPr>
                <w:rFonts w:ascii="Calibri" w:hAnsi="Calibri" w:cs="Calibri"/>
                <w:i/>
                <w:iCs/>
                <w:color w:val="auto"/>
                <w:lang w:val="en-GB"/>
              </w:rPr>
              <w:t>[</w:t>
            </w:r>
            <w:r w:rsidRPr="001820A6">
              <w:rPr>
                <w:rFonts w:ascii="Calibri" w:hAnsi="Calibri" w:cs="Calibri"/>
                <w:i/>
                <w:iCs/>
                <w:color w:val="auto"/>
              </w:rPr>
              <w:t>Precipitazione</w:t>
            </w:r>
            <w:r>
              <w:rPr>
                <w:rFonts w:ascii="Calibri" w:hAnsi="Calibri" w:cs="Calibri"/>
                <w:i/>
                <w:iCs/>
                <w:color w:val="auto"/>
                <w:lang w:val="en-GB"/>
              </w:rPr>
              <w:t xml:space="preserve"> (Id=2087)]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4DF6F10" w14:textId="7781F8C8" w:rsidR="00457CE4" w:rsidRPr="00D3757B" w:rsidRDefault="007C02BD" w:rsidP="00457CE4">
            <w:pPr>
              <w:pStyle w:val="Textbody"/>
              <w:spacing w:after="0"/>
              <w:rPr>
                <w:rFonts w:ascii="Calibri" w:hAnsi="Calibri" w:cs="Calibri"/>
                <w:color w:val="auto"/>
                <w:highlight w:val="yellow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highlight w:val="yellow"/>
                <w:lang w:eastAsia="en-GB" w:bidi="en-GB"/>
              </w:rPr>
              <w:t xml:space="preserve">To do: </w:t>
            </w:r>
            <w:r w:rsidR="00F60BAB">
              <w:rPr>
                <w:rFonts w:ascii="Calibri" w:hAnsi="Calibri" w:cs="Calibri"/>
                <w:color w:val="auto"/>
                <w:highlight w:val="yellow"/>
                <w:lang w:eastAsia="en-GB" w:bidi="en-GB"/>
              </w:rPr>
              <w:t>caricamento dati sulle precipitazioni.</w:t>
            </w:r>
          </w:p>
          <w:p w14:paraId="28787E2F" w14:textId="318D878C" w:rsidR="00D3757B" w:rsidRPr="00D3757B" w:rsidRDefault="00D3757B" w:rsidP="00457CE4">
            <w:pPr>
              <w:pStyle w:val="Textbody"/>
              <w:spacing w:after="0"/>
              <w:rPr>
                <w:rFonts w:ascii="Calibri" w:hAnsi="Calibri" w:cs="Calibri"/>
                <w:color w:val="auto"/>
                <w:highlight w:val="yellow"/>
                <w:lang w:eastAsia="en-GB" w:bidi="en-GB"/>
              </w:rPr>
            </w:pPr>
          </w:p>
          <w:p w14:paraId="5AB47E1F" w14:textId="0E50450D" w:rsidR="002267C7" w:rsidRPr="002267C7" w:rsidRDefault="002267C7" w:rsidP="00457CE4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2267C7">
              <w:rPr>
                <w:rFonts w:ascii="Calibri" w:hAnsi="Calibri" w:cs="Calibri"/>
                <w:color w:val="auto"/>
                <w:lang w:eastAsia="en-GB" w:bidi="en-GB"/>
              </w:rPr>
              <w:t xml:space="preserve">Relazione che va da Precipitazione ad Acque Marino Costiere. </w:t>
            </w:r>
            <w:r w:rsidR="00F60BAB" w:rsidRPr="002267C7">
              <w:rPr>
                <w:rFonts w:ascii="Calibri" w:hAnsi="Calibri" w:cs="Calibri"/>
                <w:color w:val="auto"/>
                <w:lang w:eastAsia="en-GB" w:bidi="en-GB"/>
              </w:rPr>
              <w:t>La natura della connessione è</w:t>
            </w:r>
            <w:r w:rsidRPr="002267C7">
              <w:rPr>
                <w:rFonts w:ascii="Calibri" w:hAnsi="Calibri" w:cs="Calibri"/>
                <w:color w:val="auto"/>
                <w:lang w:eastAsia="en-GB" w:bidi="en-GB"/>
              </w:rPr>
              <w:t xml:space="preserve"> 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il </w:t>
            </w:r>
            <w:r w:rsidR="00D3757B" w:rsidRPr="002267C7">
              <w:rPr>
                <w:rFonts w:ascii="Calibri" w:hAnsi="Calibri" w:cs="Calibri"/>
                <w:color w:val="auto"/>
                <w:lang w:eastAsia="en-GB" w:bidi="en-GB"/>
              </w:rPr>
              <w:t>trasporto contenuti fecali.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 </w:t>
            </w:r>
            <w:r w:rsidRPr="002267C7">
              <w:rPr>
                <w:rFonts w:ascii="Calibri" w:hAnsi="Calibri" w:cs="Calibri"/>
                <w:color w:val="auto"/>
                <w:lang w:eastAsia="en-GB" w:bidi="en-GB"/>
              </w:rPr>
              <w:t>Un eventuale regime di prec</w:t>
            </w:r>
            <w:r w:rsidR="00917D86">
              <w:rPr>
                <w:rFonts w:ascii="Calibri" w:hAnsi="Calibri" w:cs="Calibri"/>
                <w:color w:val="auto"/>
                <w:lang w:eastAsia="en-GB" w:bidi="en-GB"/>
              </w:rPr>
              <w:t>ipitazione</w:t>
            </w:r>
            <w:r w:rsidRPr="002267C7">
              <w:rPr>
                <w:rFonts w:ascii="Calibri" w:hAnsi="Calibri" w:cs="Calibri"/>
                <w:color w:val="auto"/>
                <w:lang w:eastAsia="en-GB" w:bidi="en-GB"/>
              </w:rPr>
              <w:t xml:space="preserve"> spinto può dilavare e portare nutrienti nel reticolo idrografico (eutrofizzazione) ed eventualmente, solo in seconda battuta e in forma minore, contenuti fecali.    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95745C6" w14:textId="7777777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</w:p>
        </w:tc>
      </w:tr>
      <w:tr w:rsidR="00457CE4" w14:paraId="43565210" w14:textId="77777777">
        <w:trPr>
          <w:trHeight w:val="324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3A1E" w14:textId="7777777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i/>
                <w:iCs/>
                <w:lang w:val="en-GB" w:eastAsia="en-GB" w:bidi="en-GB"/>
              </w:rPr>
            </w:pPr>
            <w:r>
              <w:rPr>
                <w:rFonts w:ascii="Calibri" w:hAnsi="Calibri" w:cs="Calibri"/>
                <w:i/>
                <w:iCs/>
                <w:lang w:val="en-GB" w:eastAsia="en-GB" w:bidi="en-GB"/>
              </w:rPr>
              <w:lastRenderedPageBreak/>
              <w:t>5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B534919" w14:textId="7777777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i/>
                <w:iCs/>
                <w:color w:val="00B050"/>
                <w:lang w:val="en-GB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5280066" w14:textId="7777777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color w:val="FF0000"/>
                <w:lang w:val="en-GB" w:eastAsia="en-GB" w:bidi="en-GB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AA42B5C" w14:textId="7777777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</w:t>
            </w:r>
            <w:r w:rsidRPr="0027262F">
              <w:rPr>
                <w:rFonts w:ascii="Calibri" w:hAnsi="Calibri" w:cs="Calibri"/>
                <w:color w:val="auto"/>
              </w:rPr>
              <w:t>Strutture</w:t>
            </w:r>
            <w:r>
              <w:rPr>
                <w:rFonts w:ascii="Calibri" w:hAnsi="Calibri" w:cs="Calibri"/>
                <w:color w:val="auto"/>
                <w:lang w:val="en-GB"/>
              </w:rPr>
              <w:t xml:space="preserve"> </w:t>
            </w:r>
            <w:r w:rsidRPr="0027262F">
              <w:rPr>
                <w:rFonts w:ascii="Calibri" w:hAnsi="Calibri" w:cs="Calibri"/>
                <w:color w:val="auto"/>
              </w:rPr>
              <w:t>Ricettive</w:t>
            </w:r>
            <w:r>
              <w:rPr>
                <w:rFonts w:ascii="Calibri" w:hAnsi="Calibri" w:cs="Calibri"/>
                <w:color w:val="auto"/>
                <w:lang w:val="en-GB"/>
              </w:rPr>
              <w:t xml:space="preserve"> (Id=74)]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84F3F6F" w14:textId="3B049404" w:rsidR="00337400" w:rsidRDefault="00A92682" w:rsidP="00A92682">
            <w:pPr>
              <w:pStyle w:val="Textbody"/>
              <w:spacing w:after="0"/>
              <w:rPr>
                <w:rFonts w:ascii="Calibri" w:hAnsi="Calibri" w:cs="Calibri"/>
                <w:lang w:eastAsia="en-GB" w:bidi="en-GB"/>
              </w:rPr>
            </w:pPr>
            <w:r w:rsidRPr="00A92682">
              <w:rPr>
                <w:rFonts w:ascii="Calibri" w:hAnsi="Calibri" w:cs="Calibri"/>
                <w:b/>
                <w:bCs/>
                <w:lang w:eastAsia="en-GB" w:bidi="en-GB"/>
              </w:rPr>
              <w:t>A)</w:t>
            </w:r>
            <w:r>
              <w:rPr>
                <w:rFonts w:ascii="Calibri" w:hAnsi="Calibri" w:cs="Calibri"/>
                <w:lang w:eastAsia="en-GB" w:bidi="en-GB"/>
              </w:rPr>
              <w:t xml:space="preserve"> </w:t>
            </w:r>
            <w:r w:rsidR="00337400">
              <w:rPr>
                <w:rFonts w:ascii="Calibri" w:hAnsi="Calibri" w:cs="Calibri"/>
                <w:lang w:eastAsia="en-GB" w:bidi="en-GB"/>
              </w:rPr>
              <w:t xml:space="preserve">I dati sul numero delle strutture ricettive e sul numero dei posti letto sono stati scaricati da </w:t>
            </w:r>
            <w:hyperlink r:id="rId14" w:history="1">
              <w:r w:rsidR="00337400" w:rsidRPr="00337400">
                <w:rPr>
                  <w:rStyle w:val="Hyperlink"/>
                  <w:rFonts w:ascii="Calibri" w:hAnsi="Calibri" w:cs="Calibri"/>
                  <w:lang w:eastAsia="en-GB" w:bidi="en-GB"/>
                </w:rPr>
                <w:t>ISTAT</w:t>
              </w:r>
            </w:hyperlink>
            <w:r w:rsidR="00337400">
              <w:rPr>
                <w:rFonts w:ascii="Calibri" w:hAnsi="Calibri" w:cs="Calibri"/>
                <w:lang w:eastAsia="en-GB" w:bidi="en-GB"/>
              </w:rPr>
              <w:t>:</w:t>
            </w:r>
          </w:p>
          <w:p w14:paraId="30371C8D" w14:textId="77777777" w:rsidR="00337400" w:rsidRDefault="00337400" w:rsidP="00457CE4">
            <w:pPr>
              <w:pStyle w:val="Textbody"/>
              <w:spacing w:after="0"/>
              <w:rPr>
                <w:rFonts w:ascii="Calibri" w:hAnsi="Calibri" w:cs="Calibri"/>
                <w:lang w:eastAsia="en-GB" w:bidi="en-GB"/>
              </w:rPr>
            </w:pPr>
          </w:p>
          <w:p w14:paraId="0F1D3C76" w14:textId="0B9E3FF1" w:rsidR="00337400" w:rsidRDefault="00337400">
            <w:pPr>
              <w:pStyle w:val="Textbody"/>
              <w:numPr>
                <w:ilvl w:val="0"/>
                <w:numId w:val="12"/>
              </w:numPr>
              <w:spacing w:after="0"/>
              <w:rPr>
                <w:rFonts w:ascii="Calibri" w:hAnsi="Calibri" w:cs="Calibri"/>
                <w:lang w:eastAsia="en-GB" w:bidi="en-GB"/>
              </w:rPr>
            </w:pPr>
            <w:r>
              <w:rPr>
                <w:rFonts w:ascii="Calibri" w:hAnsi="Calibri" w:cs="Calibri"/>
                <w:lang w:eastAsia="en-GB" w:bidi="en-GB"/>
              </w:rPr>
              <w:t xml:space="preserve">Strutture Ricettive: somma di </w:t>
            </w:r>
            <w:r w:rsidRPr="00337400">
              <w:rPr>
                <w:rFonts w:ascii="Calibri" w:hAnsi="Calibri" w:cs="Calibri"/>
                <w:lang w:eastAsia="en-GB" w:bidi="en-GB"/>
              </w:rPr>
              <w:t>Strutture Alberghiere e Strutture Extra-Alberghiere</w:t>
            </w:r>
            <w:r>
              <w:rPr>
                <w:rFonts w:ascii="Calibri" w:hAnsi="Calibri" w:cs="Calibri"/>
                <w:lang w:eastAsia="en-GB" w:bidi="en-GB"/>
              </w:rPr>
              <w:t>.</w:t>
            </w:r>
          </w:p>
          <w:p w14:paraId="36449112" w14:textId="77777777" w:rsidR="00337400" w:rsidRDefault="00337400" w:rsidP="00457CE4">
            <w:pPr>
              <w:pStyle w:val="Textbody"/>
              <w:spacing w:after="0"/>
              <w:rPr>
                <w:rFonts w:ascii="Calibri" w:hAnsi="Calibri" w:cs="Calibri"/>
                <w:lang w:eastAsia="en-GB" w:bidi="en-GB"/>
              </w:rPr>
            </w:pPr>
          </w:p>
          <w:p w14:paraId="1F6264A2" w14:textId="5107BCA4" w:rsidR="00337400" w:rsidRDefault="00337400">
            <w:pPr>
              <w:pStyle w:val="Textbody"/>
              <w:numPr>
                <w:ilvl w:val="0"/>
                <w:numId w:val="12"/>
              </w:numPr>
              <w:spacing w:after="0"/>
              <w:rPr>
                <w:rFonts w:ascii="Calibri" w:hAnsi="Calibri" w:cs="Calibri"/>
                <w:lang w:eastAsia="en-GB" w:bidi="en-GB"/>
              </w:rPr>
            </w:pPr>
            <w:r>
              <w:rPr>
                <w:rFonts w:ascii="Calibri" w:hAnsi="Calibri" w:cs="Calibri"/>
                <w:lang w:eastAsia="en-GB" w:bidi="en-GB"/>
              </w:rPr>
              <w:t>Strutture Alberghiere: somma di Hotel e di Residenze Turistico-Alberghiere.</w:t>
            </w:r>
          </w:p>
          <w:p w14:paraId="1CE45338" w14:textId="7E594E67" w:rsidR="00337400" w:rsidRDefault="00337400" w:rsidP="00337400">
            <w:pPr>
              <w:pStyle w:val="Textbody"/>
              <w:spacing w:after="0"/>
              <w:rPr>
                <w:rFonts w:ascii="Calibri" w:hAnsi="Calibri" w:cs="Calibri"/>
                <w:lang w:eastAsia="en-GB" w:bidi="en-GB"/>
              </w:rPr>
            </w:pPr>
          </w:p>
          <w:p w14:paraId="17204E41" w14:textId="78D6AD7D" w:rsidR="00457CE4" w:rsidRPr="00A92682" w:rsidRDefault="00337400">
            <w:pPr>
              <w:pStyle w:val="Textbody"/>
              <w:numPr>
                <w:ilvl w:val="0"/>
                <w:numId w:val="12"/>
              </w:numPr>
              <w:spacing w:after="0"/>
              <w:rPr>
                <w:rFonts w:ascii="Calibri" w:hAnsi="Calibri" w:cs="Calibri"/>
                <w:lang w:eastAsia="en-GB" w:bidi="en-GB"/>
              </w:rPr>
            </w:pPr>
            <w:r>
              <w:rPr>
                <w:rFonts w:ascii="Calibri" w:hAnsi="Calibri" w:cs="Calibri"/>
                <w:lang w:eastAsia="en-GB" w:bidi="en-GB"/>
              </w:rPr>
              <w:t xml:space="preserve">Strutture Extra-Alberghiere: somma di Campeggi, B&amp;B, Case per Ferie, Ostelli, Agriturismo, Rifugi di Montagna, </w:t>
            </w:r>
            <w:r w:rsidR="007D289F">
              <w:rPr>
                <w:rFonts w:ascii="Calibri" w:hAnsi="Calibri" w:cs="Calibri"/>
                <w:lang w:eastAsia="en-GB" w:bidi="en-GB"/>
              </w:rPr>
              <w:t>Alloggi in Affitto, altre Strutture.</w:t>
            </w:r>
            <w:r w:rsidR="00A92682">
              <w:rPr>
                <w:rFonts w:ascii="Calibri" w:hAnsi="Calibri" w:cs="Calibri"/>
                <w:lang w:eastAsia="en-GB" w:bidi="en-GB"/>
              </w:rPr>
              <w:t xml:space="preserve"> </w:t>
            </w:r>
            <w:r w:rsidR="007D289F" w:rsidRPr="00A92682">
              <w:rPr>
                <w:rFonts w:ascii="Calibri" w:hAnsi="Calibri" w:cs="Calibri"/>
                <w:lang w:eastAsia="en-GB" w:bidi="en-GB"/>
              </w:rPr>
              <w:t xml:space="preserve">Sebbene ci siano numerosi </w:t>
            </w:r>
            <w:r w:rsidR="00E11071" w:rsidRPr="00A92682">
              <w:rPr>
                <w:rFonts w:ascii="Calibri" w:hAnsi="Calibri" w:cs="Calibri"/>
                <w:lang w:eastAsia="en-GB" w:bidi="en-GB"/>
              </w:rPr>
              <w:t>valori nulli (specialmente per il numero assoluto di esercizi e posti letto delle</w:t>
            </w:r>
            <w:r w:rsidR="008C770E" w:rsidRPr="00A92682">
              <w:rPr>
                <w:rFonts w:ascii="Calibri" w:hAnsi="Calibri" w:cs="Calibri"/>
                <w:lang w:eastAsia="en-GB" w:bidi="en-GB"/>
              </w:rPr>
              <w:t xml:space="preserve"> varie</w:t>
            </w:r>
            <w:r w:rsidR="00E11071" w:rsidRPr="00A92682">
              <w:rPr>
                <w:rFonts w:ascii="Calibri" w:hAnsi="Calibri" w:cs="Calibri"/>
                <w:lang w:eastAsia="en-GB" w:bidi="en-GB"/>
              </w:rPr>
              <w:t xml:space="preserve"> sottocategorie), si nota una </w:t>
            </w:r>
            <w:r w:rsidR="00457CE4" w:rsidRPr="00A92682">
              <w:rPr>
                <w:rFonts w:ascii="Calibri" w:hAnsi="Calibri" w:cs="Calibri"/>
                <w:lang w:eastAsia="en-GB" w:bidi="en-GB"/>
              </w:rPr>
              <w:t xml:space="preserve">correlazione tra il numero assoluto dei posti letto e i superamenti dei limiti di </w:t>
            </w:r>
            <w:r w:rsidR="00794BC6" w:rsidRPr="00A92682">
              <w:rPr>
                <w:rFonts w:ascii="Calibri" w:hAnsi="Calibri" w:cs="Calibri"/>
                <w:i/>
                <w:iCs/>
                <w:lang w:eastAsia="en-GB" w:bidi="en-GB"/>
              </w:rPr>
              <w:t>Escherichia coli</w:t>
            </w:r>
            <w:r w:rsidR="00457CE4" w:rsidRPr="00A92682">
              <w:rPr>
                <w:rFonts w:ascii="Calibri" w:hAnsi="Calibri" w:cs="Calibri"/>
                <w:i/>
                <w:iCs/>
                <w:lang w:eastAsia="en-GB" w:bidi="en-GB"/>
              </w:rPr>
              <w:t xml:space="preserve"> </w:t>
            </w:r>
            <w:proofErr w:type="gramStart"/>
            <w:r w:rsidR="00457CE4" w:rsidRPr="00A92682">
              <w:rPr>
                <w:rFonts w:ascii="Calibri" w:hAnsi="Calibri" w:cs="Calibri"/>
                <w:lang w:eastAsia="en-GB" w:bidi="en-GB"/>
              </w:rPr>
              <w:t>e</w:t>
            </w:r>
            <w:proofErr w:type="gramEnd"/>
            <w:r w:rsidR="00457CE4" w:rsidRPr="00A92682">
              <w:rPr>
                <w:rFonts w:ascii="Calibri" w:hAnsi="Calibri" w:cs="Calibri"/>
                <w:lang w:eastAsia="en-GB" w:bidi="en-GB"/>
              </w:rPr>
              <w:t xml:space="preserve"> Enterococchi</w:t>
            </w:r>
            <w:r w:rsidR="00E11071" w:rsidRPr="00A92682">
              <w:rPr>
                <w:rFonts w:ascii="Calibri" w:hAnsi="Calibri" w:cs="Calibri"/>
                <w:lang w:eastAsia="en-GB" w:bidi="en-GB"/>
              </w:rPr>
              <w:t>, a livello comunale.</w:t>
            </w:r>
          </w:p>
          <w:p w14:paraId="22B9CA73" w14:textId="77777777" w:rsidR="00E11071" w:rsidRDefault="00E11071" w:rsidP="00457CE4">
            <w:pPr>
              <w:pStyle w:val="Textbody"/>
              <w:spacing w:after="0"/>
              <w:rPr>
                <w:rFonts w:ascii="Calibri" w:hAnsi="Calibri" w:cs="Calibri"/>
                <w:lang w:eastAsia="en-GB" w:bidi="en-GB"/>
              </w:rPr>
            </w:pPr>
          </w:p>
          <w:p w14:paraId="65C6D1EE" w14:textId="77777777" w:rsidR="00BC3D9A" w:rsidRDefault="00E45878" w:rsidP="00457CE4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 w:rsidRPr="00687D2B">
              <w:rPr>
                <w:rFonts w:ascii="Calibri" w:hAnsi="Calibri" w:cs="Calibri"/>
                <w:b/>
                <w:bCs/>
                <w:color w:val="FF0000"/>
                <w:lang w:eastAsia="en-GB" w:bidi="en-GB"/>
              </w:rPr>
              <w:t>B)</w:t>
            </w:r>
            <w:r>
              <w:rPr>
                <w:rFonts w:ascii="Calibri" w:hAnsi="Calibri" w:cs="Calibri"/>
                <w:color w:val="FF0000"/>
                <w:lang w:eastAsia="en-GB" w:bidi="en-GB"/>
              </w:rPr>
              <w:t xml:space="preserve"> Dati su arrivi e presenze turistiche. </w:t>
            </w:r>
            <w:r w:rsidR="00F748BC">
              <w:rPr>
                <w:rFonts w:ascii="Calibri" w:hAnsi="Calibri" w:cs="Calibri"/>
                <w:color w:val="FF0000"/>
                <w:lang w:eastAsia="en-GB" w:bidi="en-GB"/>
              </w:rPr>
              <w:t>Avere un dettaglio comunale</w:t>
            </w:r>
            <w:r w:rsidR="00AB5F79"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  <w:r w:rsidR="00F748BC">
              <w:rPr>
                <w:rFonts w:ascii="Calibri" w:hAnsi="Calibri" w:cs="Calibri"/>
                <w:color w:val="FF0000"/>
                <w:lang w:eastAsia="en-GB" w:bidi="en-GB"/>
              </w:rPr>
              <w:t xml:space="preserve">sarebbe utile </w:t>
            </w:r>
            <w:r w:rsidR="008C770E">
              <w:rPr>
                <w:rFonts w:ascii="Calibri" w:hAnsi="Calibri" w:cs="Calibri"/>
                <w:color w:val="FF0000"/>
                <w:lang w:eastAsia="en-GB" w:bidi="en-GB"/>
              </w:rPr>
              <w:t xml:space="preserve">per valutare la reale pressione antropica sul sistema di trattamento delle acque reflue, e quindi indirettamente </w:t>
            </w:r>
            <w:r w:rsidR="00EC0694">
              <w:rPr>
                <w:rFonts w:ascii="Calibri" w:hAnsi="Calibri" w:cs="Calibri"/>
                <w:color w:val="FF0000"/>
                <w:lang w:eastAsia="en-GB" w:bidi="en-GB"/>
              </w:rPr>
              <w:t xml:space="preserve">sui </w:t>
            </w:r>
            <w:r w:rsidR="00EC0694" w:rsidRPr="00EC0694">
              <w:rPr>
                <w:rFonts w:ascii="Calibri" w:hAnsi="Calibri" w:cs="Calibri"/>
                <w:color w:val="FF0000"/>
                <w:lang w:eastAsia="en-GB" w:bidi="en-GB"/>
              </w:rPr>
              <w:t>parametri microbiologici</w:t>
            </w:r>
            <w:r w:rsidR="008C770E">
              <w:rPr>
                <w:rFonts w:ascii="Calibri" w:hAnsi="Calibri" w:cs="Calibri"/>
                <w:color w:val="FF0000"/>
                <w:lang w:eastAsia="en-GB" w:bidi="en-GB"/>
              </w:rPr>
              <w:t xml:space="preserve"> che determinano la qualità delle acque di balneazione. Il </w:t>
            </w:r>
            <w:r w:rsidR="008C770E">
              <w:rPr>
                <w:rFonts w:ascii="Calibri" w:hAnsi="Calibri" w:cs="Calibri"/>
                <w:color w:val="FF0000"/>
                <w:lang w:eastAsia="en-GB" w:bidi="en-GB"/>
              </w:rPr>
              <w:lastRenderedPageBreak/>
              <w:t>dato</w:t>
            </w:r>
            <w:r w:rsidR="00EC0694">
              <w:rPr>
                <w:rFonts w:ascii="Calibri" w:hAnsi="Calibri" w:cs="Calibri"/>
                <w:color w:val="FF0000"/>
                <w:lang w:eastAsia="en-GB" w:bidi="en-GB"/>
              </w:rPr>
              <w:t xml:space="preserve"> fornito da ISTAT</w:t>
            </w:r>
            <w:r w:rsidR="008C770E"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  <w:r w:rsidR="00E11071">
              <w:rPr>
                <w:rFonts w:ascii="Calibri" w:hAnsi="Calibri" w:cs="Calibri"/>
                <w:color w:val="FF0000"/>
                <w:lang w:eastAsia="en-GB" w:bidi="en-GB"/>
              </w:rPr>
              <w:t xml:space="preserve">è </w:t>
            </w:r>
            <w:r w:rsidR="008C770E">
              <w:rPr>
                <w:rFonts w:ascii="Calibri" w:hAnsi="Calibri" w:cs="Calibri"/>
                <w:color w:val="FF0000"/>
                <w:lang w:eastAsia="en-GB" w:bidi="en-GB"/>
              </w:rPr>
              <w:t>disponibile solo</w:t>
            </w:r>
            <w:r w:rsidR="004E0025">
              <w:rPr>
                <w:rFonts w:ascii="Calibri" w:hAnsi="Calibri" w:cs="Calibri"/>
                <w:color w:val="FF0000"/>
                <w:lang w:eastAsia="en-GB" w:bidi="en-GB"/>
              </w:rPr>
              <w:t xml:space="preserve"> a livello provinciale</w:t>
            </w:r>
            <w:r w:rsidR="008C770E">
              <w:rPr>
                <w:rFonts w:ascii="Calibri" w:hAnsi="Calibri" w:cs="Calibri"/>
                <w:color w:val="FF0000"/>
                <w:lang w:eastAsia="en-GB" w:bidi="en-GB"/>
              </w:rPr>
              <w:t>,</w:t>
            </w:r>
            <w:r w:rsidR="004E0025"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  <w:r w:rsidR="008C770E">
              <w:rPr>
                <w:rFonts w:ascii="Calibri" w:hAnsi="Calibri" w:cs="Calibri"/>
                <w:color w:val="FF0000"/>
                <w:lang w:eastAsia="en-GB" w:bidi="en-GB"/>
              </w:rPr>
              <w:t xml:space="preserve">per cui </w:t>
            </w:r>
            <w:r w:rsidR="00BC3D9A">
              <w:rPr>
                <w:rFonts w:ascii="Calibri" w:hAnsi="Calibri" w:cs="Calibri"/>
                <w:color w:val="FF0000"/>
                <w:lang w:eastAsia="en-GB" w:bidi="en-GB"/>
              </w:rPr>
              <w:t xml:space="preserve">i </w:t>
            </w:r>
            <w:r w:rsidR="004D7BEB">
              <w:rPr>
                <w:rFonts w:ascii="Calibri" w:hAnsi="Calibri" w:cs="Calibri"/>
                <w:color w:val="FF0000"/>
                <w:lang w:eastAsia="en-GB" w:bidi="en-GB"/>
              </w:rPr>
              <w:t>dati con</w:t>
            </w:r>
            <w:r w:rsidR="004E0025">
              <w:rPr>
                <w:rFonts w:ascii="Calibri" w:hAnsi="Calibri" w:cs="Calibri"/>
                <w:color w:val="FF0000"/>
                <w:lang w:eastAsia="en-GB" w:bidi="en-GB"/>
              </w:rPr>
              <w:t xml:space="preserve"> dettaglio comunale </w:t>
            </w:r>
            <w:r w:rsidR="004D7BEB">
              <w:rPr>
                <w:rFonts w:ascii="Calibri" w:hAnsi="Calibri" w:cs="Calibri"/>
                <w:color w:val="FF0000"/>
                <w:lang w:eastAsia="en-GB" w:bidi="en-GB"/>
              </w:rPr>
              <w:t>sono</w:t>
            </w:r>
            <w:r w:rsidR="004E0025"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  <w:r w:rsidR="00E11071">
              <w:rPr>
                <w:rFonts w:ascii="Calibri" w:hAnsi="Calibri" w:cs="Calibri"/>
                <w:color w:val="FF0000"/>
                <w:lang w:eastAsia="en-GB" w:bidi="en-GB"/>
              </w:rPr>
              <w:t>stat</w:t>
            </w:r>
            <w:r w:rsidR="004D7BEB">
              <w:rPr>
                <w:rFonts w:ascii="Calibri" w:hAnsi="Calibri" w:cs="Calibri"/>
                <w:color w:val="FF0000"/>
                <w:lang w:eastAsia="en-GB" w:bidi="en-GB"/>
              </w:rPr>
              <w:t>i</w:t>
            </w:r>
            <w:r w:rsidR="00E11071">
              <w:rPr>
                <w:rFonts w:ascii="Calibri" w:hAnsi="Calibri" w:cs="Calibri"/>
                <w:color w:val="FF0000"/>
                <w:lang w:eastAsia="en-GB" w:bidi="en-GB"/>
              </w:rPr>
              <w:t xml:space="preserve"> richiest</w:t>
            </w:r>
            <w:r w:rsidR="004D7BEB">
              <w:rPr>
                <w:rFonts w:ascii="Calibri" w:hAnsi="Calibri" w:cs="Calibri"/>
                <w:color w:val="FF0000"/>
                <w:lang w:eastAsia="en-GB" w:bidi="en-GB"/>
              </w:rPr>
              <w:t>i</w:t>
            </w:r>
            <w:r w:rsidR="00E11071">
              <w:rPr>
                <w:rFonts w:ascii="Calibri" w:hAnsi="Calibri" w:cs="Calibri"/>
                <w:color w:val="FF0000"/>
                <w:lang w:eastAsia="en-GB" w:bidi="en-GB"/>
              </w:rPr>
              <w:t>, senza successo, a</w:t>
            </w:r>
            <w:r w:rsidR="004D7BEB">
              <w:rPr>
                <w:rFonts w:ascii="Calibri" w:hAnsi="Calibri" w:cs="Calibri"/>
                <w:color w:val="FF0000"/>
                <w:lang w:eastAsia="en-GB" w:bidi="en-GB"/>
              </w:rPr>
              <w:t>d</w:t>
            </w:r>
            <w:r w:rsidR="00E11071">
              <w:rPr>
                <w:rFonts w:ascii="Calibri" w:hAnsi="Calibri" w:cs="Calibri"/>
                <w:color w:val="FF0000"/>
                <w:lang w:eastAsia="en-GB" w:bidi="en-GB"/>
              </w:rPr>
              <w:t xml:space="preserve"> enti pubblici a vari livelli (Comuni, Provincia, Regione)</w:t>
            </w:r>
            <w:r w:rsidR="00457CE4">
              <w:rPr>
                <w:rFonts w:ascii="Calibri" w:hAnsi="Calibri" w:cs="Calibri"/>
                <w:color w:val="FF0000"/>
                <w:lang w:eastAsia="en-GB" w:bidi="en-GB"/>
              </w:rPr>
              <w:t xml:space="preserve">. </w:t>
            </w:r>
          </w:p>
          <w:p w14:paraId="4D66C152" w14:textId="2296629C" w:rsidR="00457CE4" w:rsidRPr="008C770E" w:rsidRDefault="00BC3D9A" w:rsidP="00457CE4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>
              <w:rPr>
                <w:rFonts w:ascii="Calibri" w:hAnsi="Calibri" w:cs="Calibri"/>
                <w:color w:val="4F81BD"/>
                <w:lang w:eastAsia="en-GB" w:bidi="en-GB"/>
              </w:rPr>
              <w:t xml:space="preserve">Gli arrivi e le presenze comunali </w:t>
            </w:r>
            <w:r w:rsidR="0055643C">
              <w:rPr>
                <w:rFonts w:ascii="Calibri" w:hAnsi="Calibri" w:cs="Calibri"/>
                <w:color w:val="4F81BD"/>
                <w:lang w:eastAsia="en-GB" w:bidi="en-GB"/>
              </w:rPr>
              <w:t>sono stati quindi stimati</w:t>
            </w:r>
            <w:r>
              <w:rPr>
                <w:rFonts w:ascii="Calibri" w:hAnsi="Calibri" w:cs="Calibri"/>
                <w:color w:val="4F81BD"/>
                <w:lang w:eastAsia="en-GB" w:bidi="en-GB"/>
              </w:rPr>
              <w:t xml:space="preserve"> </w:t>
            </w:r>
            <w:r w:rsidR="00457CE4">
              <w:rPr>
                <w:rFonts w:ascii="Calibri" w:hAnsi="Calibri" w:cs="Calibri"/>
                <w:color w:val="4F81BD"/>
                <w:lang w:eastAsia="en-GB" w:bidi="en-GB"/>
              </w:rPr>
              <w:t>per gli anni in cui ci sono sia dati su posti letto comunali e provinciali che presenze</w:t>
            </w:r>
            <w:r>
              <w:rPr>
                <w:rFonts w:ascii="Calibri" w:hAnsi="Calibri" w:cs="Calibri"/>
                <w:color w:val="4F81BD"/>
                <w:lang w:eastAsia="en-GB" w:bidi="en-GB"/>
              </w:rPr>
              <w:t xml:space="preserve"> ed arrivi</w:t>
            </w:r>
            <w:r w:rsidR="00457CE4">
              <w:rPr>
                <w:rFonts w:ascii="Calibri" w:hAnsi="Calibri" w:cs="Calibri"/>
                <w:color w:val="4F81BD"/>
                <w:lang w:eastAsia="en-GB" w:bidi="en-GB"/>
              </w:rPr>
              <w:t xml:space="preserve"> turistic</w:t>
            </w:r>
            <w:r>
              <w:rPr>
                <w:rFonts w:ascii="Calibri" w:hAnsi="Calibri" w:cs="Calibri"/>
                <w:color w:val="4F81BD"/>
                <w:lang w:eastAsia="en-GB" w:bidi="en-GB"/>
              </w:rPr>
              <w:t>i</w:t>
            </w:r>
            <w:r w:rsidR="00457CE4">
              <w:rPr>
                <w:rFonts w:ascii="Calibri" w:hAnsi="Calibri" w:cs="Calibri"/>
                <w:color w:val="4F81BD"/>
                <w:lang w:eastAsia="en-GB" w:bidi="en-GB"/>
              </w:rPr>
              <w:t xml:space="preserve"> a livello provinciale</w:t>
            </w:r>
            <w:r>
              <w:rPr>
                <w:rFonts w:ascii="Calibri" w:hAnsi="Calibri" w:cs="Calibri"/>
                <w:color w:val="4F81BD"/>
                <w:lang w:eastAsia="en-GB" w:bidi="en-GB"/>
              </w:rPr>
              <w:t xml:space="preserve"> (2008-2020)</w:t>
            </w:r>
            <w:r w:rsidR="00457CE4">
              <w:rPr>
                <w:rFonts w:ascii="Calibri" w:hAnsi="Calibri" w:cs="Calibri"/>
                <w:color w:val="4F81BD"/>
                <w:lang w:eastAsia="en-GB" w:bidi="en-GB"/>
              </w:rPr>
              <w:t xml:space="preserve">. </w:t>
            </w:r>
            <w:r w:rsidR="00B44001" w:rsidRPr="00B44001">
              <w:rPr>
                <w:rFonts w:ascii="Calibri" w:hAnsi="Calibri" w:cs="Calibri"/>
                <w:color w:val="4F81BD"/>
                <w:lang w:eastAsia="en-GB" w:bidi="en-GB"/>
              </w:rPr>
              <w:t xml:space="preserve">Le stime sono state valutate per il solo 2015, anno per il quale esiste un rapporto ufficiale con arrivi e presenze a livello comunale. </w:t>
            </w:r>
            <w:r w:rsidR="00457CE4">
              <w:rPr>
                <w:rFonts w:ascii="Calibri" w:hAnsi="Calibri" w:cs="Calibri"/>
                <w:color w:val="FF0000"/>
                <w:lang w:eastAsia="en-GB" w:bidi="en-GB"/>
              </w:rPr>
              <w:t>Le stime non sono state ancora inserite nell'ISP</w:t>
            </w:r>
            <w:r w:rsidR="00B44001" w:rsidRPr="00B44001">
              <w:rPr>
                <w:rFonts w:ascii="Calibri" w:hAnsi="Calibri" w:cs="Calibri"/>
                <w:color w:val="FF0000"/>
                <w:lang w:eastAsia="en-GB" w:bidi="en-GB"/>
              </w:rPr>
              <w:t>.</w:t>
            </w:r>
          </w:p>
          <w:p w14:paraId="7A1338FB" w14:textId="7777777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</w:p>
          <w:p w14:paraId="4E7DFF5A" w14:textId="7777777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i/>
                <w:iCs/>
                <w:color w:val="auto"/>
                <w:lang w:eastAsia="en-GB" w:bidi="en-GB"/>
              </w:rPr>
            </w:pP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2B9F76F" w14:textId="7777777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</w:p>
        </w:tc>
      </w:tr>
      <w:tr w:rsidR="00457CE4" w14:paraId="35C97A97" w14:textId="77777777">
        <w:trPr>
          <w:trHeight w:val="324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DA48" w14:textId="03C21DB9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i/>
                <w:iCs/>
                <w:lang w:val="en-GB" w:eastAsia="en-GB" w:bidi="en-GB"/>
              </w:rPr>
            </w:pPr>
            <w:r>
              <w:rPr>
                <w:rFonts w:ascii="Calibri" w:hAnsi="Calibri" w:cs="Calibri"/>
                <w:i/>
                <w:iCs/>
                <w:lang w:val="en-GB" w:eastAsia="en-GB" w:bidi="en-GB"/>
              </w:rPr>
              <w:t>7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4C4A8BE" w14:textId="7777777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i/>
                <w:iCs/>
                <w:color w:val="00B050"/>
                <w:lang w:val="en-GB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78A376D" w14:textId="7777777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color w:val="FF0000"/>
                <w:lang w:val="en-GB" w:eastAsia="en-GB" w:bidi="en-GB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C7CFF20" w14:textId="42A36EE5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 w:rsidRPr="00EE336D">
              <w:rPr>
                <w:rFonts w:ascii="Calibri" w:hAnsi="Calibri" w:cs="Calibri"/>
                <w:color w:val="auto"/>
                <w:lang w:val="en-GB"/>
              </w:rPr>
              <w:t>[</w:t>
            </w:r>
            <w:r>
              <w:rPr>
                <w:rFonts w:ascii="Calibri" w:hAnsi="Calibri" w:cs="Calibri"/>
                <w:color w:val="auto"/>
                <w:lang w:val="en-GB"/>
              </w:rPr>
              <w:t>POPOLAZIONE</w:t>
            </w:r>
            <w:r w:rsidRPr="00EE336D">
              <w:rPr>
                <w:rFonts w:ascii="Calibri" w:hAnsi="Calibri" w:cs="Calibri"/>
                <w:color w:val="auto"/>
                <w:lang w:val="en-GB"/>
              </w:rPr>
              <w:t xml:space="preserve"> (Id=</w:t>
            </w:r>
            <w:r>
              <w:rPr>
                <w:rFonts w:ascii="Calibri" w:hAnsi="Calibri" w:cs="Calibri"/>
                <w:color w:val="auto"/>
                <w:lang w:val="en-GB"/>
              </w:rPr>
              <w:t>2108</w:t>
            </w:r>
            <w:r w:rsidRPr="00EE336D">
              <w:rPr>
                <w:rFonts w:ascii="Calibri" w:hAnsi="Calibri" w:cs="Calibri"/>
                <w:color w:val="auto"/>
                <w:lang w:val="en-GB"/>
              </w:rPr>
              <w:t>)]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254671C" w14:textId="63B7254A" w:rsidR="00457CE4" w:rsidRPr="0027262F" w:rsidRDefault="00457CE4" w:rsidP="00457CE4">
            <w:pPr>
              <w:pStyle w:val="Textbody"/>
              <w:spacing w:after="0"/>
              <w:rPr>
                <w:rFonts w:ascii="Calibri" w:hAnsi="Calibri" w:cs="Calibri"/>
                <w:color w:val="auto"/>
                <w:highlight w:val="yellow"/>
                <w:lang w:eastAsia="en-GB" w:bidi="en-GB"/>
              </w:rPr>
            </w:pPr>
            <w:r w:rsidRPr="00F13C54">
              <w:rPr>
                <w:rFonts w:ascii="Calibri" w:hAnsi="Calibri" w:cs="Calibri"/>
                <w:color w:val="auto"/>
                <w:highlight w:val="yellow"/>
                <w:lang w:eastAsia="en-GB" w:bidi="en-GB"/>
              </w:rPr>
              <w:t xml:space="preserve">La demografia ha un peso nella determinazione dei valori di </w:t>
            </w:r>
            <w:proofErr w:type="spellStart"/>
            <w:r w:rsidRPr="00AD6CF3">
              <w:rPr>
                <w:rFonts w:ascii="Calibri" w:hAnsi="Calibri" w:cs="Calibri"/>
                <w:i/>
                <w:iCs/>
                <w:color w:val="auto"/>
                <w:highlight w:val="yellow"/>
                <w:lang w:eastAsia="en-GB" w:bidi="en-GB"/>
              </w:rPr>
              <w:t>E.coli</w:t>
            </w:r>
            <w:proofErr w:type="spellEnd"/>
            <w:r w:rsidRPr="00F13C54">
              <w:rPr>
                <w:rFonts w:ascii="Calibri" w:hAnsi="Calibri" w:cs="Calibri"/>
                <w:color w:val="auto"/>
                <w:highlight w:val="yellow"/>
                <w:lang w:eastAsia="en-GB" w:bidi="en-GB"/>
              </w:rPr>
              <w:t xml:space="preserve"> ed Enterococchi. A differenza delle presenze turistiche, che sono un fenomeno a carattere prettamente stagionale, la pressione esercitata dalla demografia sugli impianti di trattamento di acque reflue, e quindi anche sui valori che determinano la qualità delle acque di balneazione, è costante lungo tutta la durata dell’anno. Anche in questo caso si denota una correlazione tra i Comuni più popolosi e i superamenti dei limiti normativi.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B047A02" w14:textId="77777777" w:rsidR="00457CE4" w:rsidRDefault="00457CE4" w:rsidP="00457CE4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</w:p>
        </w:tc>
      </w:tr>
      <w:tr w:rsidR="00AD6CF3" w14:paraId="51CAC013" w14:textId="77777777">
        <w:trPr>
          <w:trHeight w:val="324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F3EDC" w14:textId="77777777" w:rsidR="00AD6CF3" w:rsidRPr="00505B39" w:rsidRDefault="00AD6CF3" w:rsidP="00457CE4">
            <w:pPr>
              <w:pStyle w:val="Textbody"/>
              <w:spacing w:after="0"/>
              <w:rPr>
                <w:rFonts w:ascii="Calibri" w:hAnsi="Calibri" w:cs="Calibri"/>
                <w:i/>
                <w:iCs/>
                <w:lang w:eastAsia="en-GB" w:bidi="en-GB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17B501E" w14:textId="77777777" w:rsidR="00AD6CF3" w:rsidRPr="00505B39" w:rsidRDefault="00AD6CF3" w:rsidP="00457CE4">
            <w:pPr>
              <w:pStyle w:val="Textbody"/>
              <w:spacing w:after="0"/>
              <w:rPr>
                <w:rFonts w:ascii="Calibri" w:hAnsi="Calibri" w:cs="Calibri"/>
                <w:i/>
                <w:iCs/>
                <w:color w:val="00B050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2BD72B4" w14:textId="77777777" w:rsidR="00AD6CF3" w:rsidRPr="00505B39" w:rsidRDefault="00AD6CF3" w:rsidP="00457CE4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8E63B21" w14:textId="71C5B1A3" w:rsidR="00AD6CF3" w:rsidRPr="00EE336D" w:rsidRDefault="00AD6CF3" w:rsidP="00457CE4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 w:rsidRPr="00AD6CF3">
              <w:rPr>
                <w:rFonts w:ascii="Calibri" w:hAnsi="Calibri" w:cs="Calibri"/>
                <w:color w:val="auto"/>
                <w:lang w:val="en-GB"/>
              </w:rPr>
              <w:t>[</w:t>
            </w:r>
            <w:r>
              <w:rPr>
                <w:rFonts w:ascii="Calibri" w:hAnsi="Calibri" w:cs="Calibri"/>
                <w:color w:val="auto"/>
                <w:lang w:val="en-GB"/>
              </w:rPr>
              <w:t>IMPRESE</w:t>
            </w:r>
            <w:r w:rsidRPr="00AD6CF3">
              <w:rPr>
                <w:rFonts w:ascii="Calibri" w:hAnsi="Calibri" w:cs="Calibri"/>
                <w:color w:val="auto"/>
                <w:lang w:val="en-GB"/>
              </w:rPr>
              <w:t xml:space="preserve"> (Id=</w:t>
            </w:r>
            <w:r>
              <w:rPr>
                <w:rFonts w:ascii="Calibri" w:hAnsi="Calibri" w:cs="Calibri"/>
                <w:color w:val="auto"/>
                <w:lang w:val="en-GB"/>
              </w:rPr>
              <w:t>94</w:t>
            </w:r>
            <w:r w:rsidRPr="00AD6CF3">
              <w:rPr>
                <w:rFonts w:ascii="Calibri" w:hAnsi="Calibri" w:cs="Calibri"/>
                <w:color w:val="auto"/>
                <w:lang w:val="en-GB"/>
              </w:rPr>
              <w:t>)]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8E7D763" w14:textId="6E3162C3" w:rsidR="0027262F" w:rsidRPr="00D41A28" w:rsidRDefault="0027262F" w:rsidP="0027262F">
            <w:pPr>
              <w:pStyle w:val="pf0"/>
              <w:rPr>
                <w:rFonts w:ascii="Arial" w:hAnsi="Arial" w:cs="Arial"/>
                <w:color w:val="FF0000"/>
                <w:sz w:val="20"/>
                <w:szCs w:val="20"/>
                <w:lang w:val="it-IT"/>
              </w:rPr>
            </w:pPr>
            <w:r w:rsidRPr="00D41A28">
              <w:rPr>
                <w:rStyle w:val="cf01"/>
                <w:color w:val="FF0000"/>
                <w:lang w:val="it-IT"/>
              </w:rPr>
              <w:t>Verificare se esiste una connessione con la qualità delle acque di balneazione in termini di abitanti equivalenti. Comuni come Corigliano-Rossano dove magari vanno a lavorare migliaia di persone tutti i giorni determinano una pressione sul sistema del trattamento acque reflue?</w:t>
            </w:r>
          </w:p>
          <w:p w14:paraId="137755BB" w14:textId="77777777" w:rsidR="00AD6CF3" w:rsidRPr="00F13C54" w:rsidRDefault="00AD6CF3" w:rsidP="00457CE4">
            <w:pPr>
              <w:pStyle w:val="Textbody"/>
              <w:spacing w:after="0"/>
              <w:rPr>
                <w:rFonts w:ascii="Calibri" w:hAnsi="Calibri" w:cs="Calibri"/>
                <w:color w:val="auto"/>
                <w:highlight w:val="yellow"/>
                <w:lang w:eastAsia="en-GB" w:bidi="en-GB"/>
              </w:rPr>
            </w:pP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4209A42" w14:textId="77777777" w:rsidR="00AD6CF3" w:rsidRDefault="00AD6CF3" w:rsidP="00457CE4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</w:p>
        </w:tc>
      </w:tr>
    </w:tbl>
    <w:p w14:paraId="0199FFA6" w14:textId="77777777" w:rsidR="001A0583" w:rsidRDefault="001A0583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0BF129BF" w14:textId="77777777" w:rsidR="001A0583" w:rsidRDefault="001A0583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3DDB3ED5" w14:textId="77777777" w:rsidR="001A0583" w:rsidRDefault="001A0583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1F064A6F" w14:textId="77777777" w:rsidR="001A0583" w:rsidRDefault="001A0583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4F624669" w14:textId="77777777" w:rsidR="001A0583" w:rsidRDefault="001A0583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08340BEE" w14:textId="77777777" w:rsidR="001A0583" w:rsidRDefault="001A0583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4FBA5E82" w14:textId="77777777" w:rsidR="001A0583" w:rsidRDefault="001A0583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3BC89225" w14:textId="77777777" w:rsidR="001A0583" w:rsidRDefault="001A0583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189B6505" w14:textId="77777777" w:rsidR="001A0583" w:rsidRDefault="001A0583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01ECDEEE" w14:textId="77777777" w:rsidR="001A0583" w:rsidRDefault="001A0583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1F429318" w14:textId="77777777" w:rsidR="001A0583" w:rsidRDefault="001A0583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5811B2BE" w14:textId="77777777" w:rsidR="001A0583" w:rsidRDefault="001A0583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6CF2B38F" w14:textId="17A03706" w:rsidR="001A0583" w:rsidRPr="00CD6B30" w:rsidRDefault="00000000">
      <w:pPr>
        <w:pStyle w:val="Textbody"/>
        <w:spacing w:after="0"/>
        <w:jc w:val="left"/>
        <w:rPr>
          <w:rFonts w:ascii="Calibri" w:hAnsi="Calibri" w:cs="Calibri"/>
          <w:i/>
          <w:iCs/>
          <w:sz w:val="22"/>
          <w:szCs w:val="22"/>
          <w:lang w:val="en-GB"/>
        </w:rPr>
      </w:pPr>
      <w:r>
        <w:rPr>
          <w:noProof/>
        </w:rPr>
        <w:lastRenderedPageBreak/>
        <w:drawing>
          <wp:inline distT="0" distB="0" distL="0" distR="0" wp14:anchorId="1EFBF31B" wp14:editId="5BC1EEB0">
            <wp:extent cx="9286875" cy="6305550"/>
            <wp:effectExtent l="0" t="0" r="9525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dpi="0"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86875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D6B30">
        <w:rPr>
          <w:rFonts w:ascii="Calibri" w:hAnsi="Calibri" w:cs="Calibri"/>
          <w:b/>
          <w:bCs/>
          <w:sz w:val="22"/>
          <w:szCs w:val="22"/>
          <w:lang w:val="en-GB"/>
        </w:rPr>
        <w:lastRenderedPageBreak/>
        <w:t>System cause-effect analysis: </w:t>
      </w:r>
      <w:r w:rsidR="005C399E">
        <w:rPr>
          <w:rFonts w:ascii="Calibri" w:hAnsi="Calibri" w:cs="Calibri"/>
          <w:b/>
          <w:bCs/>
          <w:sz w:val="22"/>
          <w:szCs w:val="22"/>
          <w:lang w:val="en-GB"/>
        </w:rPr>
        <w:t>AGRICOLTURA</w:t>
      </w:r>
    </w:p>
    <w:p w14:paraId="57453A6F" w14:textId="77777777" w:rsidR="001A0583" w:rsidRPr="00CD6B30" w:rsidRDefault="001A0583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  <w:lang w:val="en-GB"/>
        </w:rPr>
      </w:pPr>
    </w:p>
    <w:tbl>
      <w:tblPr>
        <w:tblW w:w="13659" w:type="dxa"/>
        <w:tblInd w:w="214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403"/>
        <w:gridCol w:w="1519"/>
        <w:gridCol w:w="3155"/>
        <w:gridCol w:w="2220"/>
        <w:gridCol w:w="3116"/>
        <w:gridCol w:w="3246"/>
      </w:tblGrid>
      <w:tr w:rsidR="001A0583" w14:paraId="6498913F" w14:textId="77777777">
        <w:trPr>
          <w:trHeight w:val="229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DF907D" w14:textId="77777777" w:rsidR="001A0583" w:rsidRPr="00CD6B30" w:rsidRDefault="001A0583">
            <w:pPr>
              <w:pStyle w:val="Textbody"/>
              <w:spacing w:after="0"/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</w:p>
          <w:p w14:paraId="3CB6CEEC" w14:textId="77777777" w:rsidR="001A0583" w:rsidRPr="00CD6B30" w:rsidRDefault="001A0583">
            <w:pPr>
              <w:pStyle w:val="Textbody"/>
              <w:spacing w:after="0"/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</w:p>
          <w:p w14:paraId="4C2D0076" w14:textId="77777777" w:rsidR="001A0583" w:rsidRPr="00CD6B30" w:rsidRDefault="001A0583">
            <w:pPr>
              <w:pStyle w:val="Textbody"/>
              <w:spacing w:after="0"/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</w:p>
          <w:p w14:paraId="757788B4" w14:textId="77777777" w:rsidR="001A0583" w:rsidRDefault="00000000">
            <w:pPr>
              <w:pStyle w:val="Textbody"/>
              <w:spacing w:after="0"/>
              <w:jc w:val="center"/>
              <w:rPr>
                <w:rFonts w:ascii="Calibri" w:hAnsi="Calibri" w:cs="Calibri"/>
                <w:b/>
                <w:bCs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N.</w:t>
            </w:r>
          </w:p>
        </w:tc>
        <w:tc>
          <w:tcPr>
            <w:tcW w:w="4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5C4596E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Component</w:t>
            </w:r>
          </w:p>
        </w:tc>
        <w:tc>
          <w:tcPr>
            <w:tcW w:w="5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8A78423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Direct Interaction with other components</w:t>
            </w:r>
          </w:p>
        </w:tc>
        <w:tc>
          <w:tcPr>
            <w:tcW w:w="324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D850EE1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Management options/Governance Protocols</w:t>
            </w:r>
          </w:p>
        </w:tc>
      </w:tr>
      <w:tr w:rsidR="001A0583" w:rsidRPr="005C399E" w14:paraId="51C188C0" w14:textId="77777777">
        <w:trPr>
          <w:trHeight w:val="689"/>
        </w:trPr>
        <w:tc>
          <w:tcPr>
            <w:tcW w:w="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910FA" w14:textId="77777777" w:rsidR="001A0583" w:rsidRDefault="001A0583">
            <w:pPr>
              <w:pStyle w:val="Textbody"/>
              <w:spacing w:after="0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2DD20AA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Name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83AC511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Quantitative analysis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1A6F692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>Related Component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D4DE6E7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lang w:val="en-GB"/>
              </w:rPr>
            </w:pPr>
            <w:r>
              <w:rPr>
                <w:rFonts w:ascii="Calibri" w:hAnsi="Calibri" w:cs="Calibri"/>
                <w:b/>
                <w:bCs/>
                <w:lang w:val="en-GB"/>
              </w:rPr>
              <w:t xml:space="preserve">Component quantitative analysis </w:t>
            </w:r>
          </w:p>
          <w:p w14:paraId="409FF7AC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auto"/>
                <w:lang w:val="en-GB"/>
              </w:rPr>
              <w:t>Description of the interaction between components</w:t>
            </w:r>
          </w:p>
        </w:tc>
        <w:tc>
          <w:tcPr>
            <w:tcW w:w="32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3ED4D76" w14:textId="77777777" w:rsidR="001A0583" w:rsidRDefault="001A0583">
            <w:pPr>
              <w:pStyle w:val="Textbody"/>
              <w:spacing w:after="0"/>
              <w:rPr>
                <w:rFonts w:ascii="Calibri" w:hAnsi="Calibri" w:cs="Calibri"/>
                <w:b/>
                <w:bCs/>
                <w:color w:val="auto"/>
                <w:lang w:val="en-GB"/>
              </w:rPr>
            </w:pPr>
          </w:p>
        </w:tc>
      </w:tr>
      <w:tr w:rsidR="001A0583" w14:paraId="77AFE320" w14:textId="77777777">
        <w:trPr>
          <w:trHeight w:val="324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0246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7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06BE6B6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[AGRICOLTURA (Id=1961)]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E0852A6" w14:textId="0FC45C69" w:rsidR="00C81E0C" w:rsidRDefault="00C81E0C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I dati sull’agricoltura </w:t>
            </w:r>
            <w:r w:rsidR="00572CB8">
              <w:rPr>
                <w:rFonts w:ascii="Calibri" w:hAnsi="Calibri" w:cs="Calibri"/>
                <w:color w:val="auto"/>
                <w:lang w:eastAsia="en-GB" w:bidi="en-GB"/>
              </w:rPr>
              <w:t xml:space="preserve">vengono </w:t>
            </w:r>
            <w:r w:rsidR="003C55F7">
              <w:rPr>
                <w:rFonts w:ascii="Calibri" w:hAnsi="Calibri" w:cs="Calibri"/>
                <w:color w:val="auto"/>
                <w:lang w:eastAsia="en-GB" w:bidi="en-GB"/>
              </w:rPr>
              <w:t xml:space="preserve">raccolti e </w:t>
            </w:r>
            <w:r w:rsidR="00572CB8">
              <w:rPr>
                <w:rFonts w:ascii="Calibri" w:hAnsi="Calibri" w:cs="Calibri"/>
                <w:color w:val="auto"/>
                <w:lang w:eastAsia="en-GB" w:bidi="en-GB"/>
              </w:rPr>
              <w:t>forniti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 dall’ISTAT </w:t>
            </w:r>
            <w:r w:rsidR="00572CB8">
              <w:rPr>
                <w:rFonts w:ascii="Calibri" w:hAnsi="Calibri" w:cs="Calibri"/>
                <w:color w:val="auto"/>
                <w:lang w:eastAsia="en-GB" w:bidi="en-GB"/>
              </w:rPr>
              <w:t>attraverso il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 </w:t>
            </w:r>
            <w:hyperlink r:id="rId16" w:history="1">
              <w:r w:rsidRPr="00266689">
                <w:rPr>
                  <w:rStyle w:val="Hyperlink"/>
                  <w:rFonts w:ascii="Calibri" w:hAnsi="Calibri" w:cs="Calibri"/>
                  <w:lang w:eastAsia="en-GB" w:bidi="en-GB"/>
                </w:rPr>
                <w:t>Censimento Generale dell’Agricoltura</w:t>
              </w:r>
            </w:hyperlink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. Si hanno dati per gli anni: 1982, 1990, 2000, 2010, </w:t>
            </w:r>
            <w:r w:rsidRPr="00C81E0C">
              <w:rPr>
                <w:rFonts w:ascii="Calibri" w:hAnsi="Calibri" w:cs="Calibri"/>
                <w:color w:val="FF0000"/>
                <w:lang w:eastAsia="en-GB" w:bidi="en-GB"/>
              </w:rPr>
              <w:t>2021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>.</w:t>
            </w:r>
          </w:p>
          <w:p w14:paraId="0D58F258" w14:textId="2855D8C3" w:rsidR="00C81E0C" w:rsidRDefault="00C81E0C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6D2F527C" w14:textId="0CF642BC" w:rsidR="007A4932" w:rsidRDefault="00F8301E" w:rsidP="00F8301E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F8301E">
              <w:rPr>
                <w:rFonts w:ascii="Calibri" w:hAnsi="Calibri" w:cs="Calibri"/>
                <w:b/>
                <w:bCs/>
                <w:color w:val="auto"/>
                <w:lang w:eastAsia="en-GB" w:bidi="en-GB"/>
              </w:rPr>
              <w:t>A)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 </w:t>
            </w:r>
            <w:r w:rsidR="00572CB8">
              <w:rPr>
                <w:rFonts w:ascii="Calibri" w:hAnsi="Calibri" w:cs="Calibri"/>
                <w:color w:val="auto"/>
                <w:lang w:eastAsia="en-GB" w:bidi="en-GB"/>
              </w:rPr>
              <w:t>Sono stati selezionati dati su</w:t>
            </w:r>
            <w:r w:rsidR="00314DD4">
              <w:rPr>
                <w:rFonts w:ascii="Calibri" w:hAnsi="Calibri" w:cs="Calibri"/>
                <w:color w:val="auto"/>
                <w:lang w:eastAsia="en-GB" w:bidi="en-GB"/>
              </w:rPr>
              <w:t xml:space="preserve">lle </w:t>
            </w:r>
            <w:r w:rsidR="0089118F">
              <w:rPr>
                <w:rFonts w:ascii="Calibri" w:hAnsi="Calibri" w:cs="Calibri"/>
                <w:color w:val="auto"/>
                <w:lang w:eastAsia="en-GB" w:bidi="en-GB"/>
              </w:rPr>
              <w:t>principali</w:t>
            </w:r>
            <w:r w:rsidR="00314DD4">
              <w:rPr>
                <w:rFonts w:ascii="Calibri" w:hAnsi="Calibri" w:cs="Calibri"/>
                <w:color w:val="auto"/>
                <w:lang w:eastAsia="en-GB" w:bidi="en-GB"/>
              </w:rPr>
              <w:t xml:space="preserve"> tipologie di superficie agricola</w:t>
            </w:r>
            <w:r w:rsidR="00C81E0C">
              <w:rPr>
                <w:rFonts w:ascii="Calibri" w:hAnsi="Calibri" w:cs="Calibri"/>
                <w:color w:val="auto"/>
                <w:lang w:eastAsia="en-GB" w:bidi="en-GB"/>
              </w:rPr>
              <w:t>:</w:t>
            </w:r>
          </w:p>
          <w:p w14:paraId="00696C90" w14:textId="27D11156" w:rsidR="00C81E0C" w:rsidRDefault="00136FC2">
            <w:pPr>
              <w:pStyle w:val="Textbody"/>
              <w:numPr>
                <w:ilvl w:val="0"/>
                <w:numId w:val="11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>Superficie Agricola Totale (</w:t>
            </w:r>
            <w:r w:rsidR="00C81E0C">
              <w:rPr>
                <w:rFonts w:ascii="Calibri" w:hAnsi="Calibri" w:cs="Calibri"/>
                <w:color w:val="auto"/>
                <w:lang w:eastAsia="en-GB" w:bidi="en-GB"/>
              </w:rPr>
              <w:t>SAT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>)</w:t>
            </w:r>
            <w:r w:rsidR="00572CB8">
              <w:rPr>
                <w:rFonts w:ascii="Calibri" w:hAnsi="Calibri" w:cs="Calibri"/>
                <w:color w:val="auto"/>
                <w:lang w:eastAsia="en-GB" w:bidi="en-GB"/>
              </w:rPr>
              <w:t xml:space="preserve">: come totale </w:t>
            </w:r>
            <w:r w:rsidR="00314DD4">
              <w:rPr>
                <w:rFonts w:ascii="Calibri" w:hAnsi="Calibri" w:cs="Calibri"/>
                <w:color w:val="auto"/>
                <w:lang w:eastAsia="en-GB" w:bidi="en-GB"/>
              </w:rPr>
              <w:t>e</w:t>
            </w:r>
            <w:r w:rsidR="00572CB8">
              <w:rPr>
                <w:rFonts w:ascii="Calibri" w:hAnsi="Calibri" w:cs="Calibri"/>
                <w:color w:val="auto"/>
                <w:lang w:eastAsia="en-GB" w:bidi="en-GB"/>
              </w:rPr>
              <w:t xml:space="preserve"> come somma delle categorie che la compongono</w:t>
            </w:r>
            <w:r w:rsidR="001A72A4">
              <w:rPr>
                <w:rFonts w:ascii="Calibri" w:hAnsi="Calibri" w:cs="Calibri"/>
                <w:color w:val="auto"/>
                <w:lang w:eastAsia="en-GB" w:bidi="en-GB"/>
              </w:rPr>
              <w:t xml:space="preserve"> </w:t>
            </w:r>
            <w:r w:rsidR="00572CB8">
              <w:rPr>
                <w:rFonts w:ascii="Calibri" w:hAnsi="Calibri" w:cs="Calibri"/>
                <w:color w:val="auto"/>
                <w:lang w:eastAsia="en-GB" w:bidi="en-GB"/>
              </w:rPr>
              <w:t>(</w:t>
            </w:r>
            <w:r w:rsidR="00C81E0C">
              <w:rPr>
                <w:rFonts w:ascii="Calibri" w:hAnsi="Calibri" w:cs="Calibri"/>
                <w:color w:val="auto"/>
                <w:lang w:eastAsia="en-GB" w:bidi="en-GB"/>
              </w:rPr>
              <w:t>SAU</w:t>
            </w:r>
            <w:r w:rsidR="00572CB8">
              <w:rPr>
                <w:rFonts w:ascii="Calibri" w:hAnsi="Calibri" w:cs="Calibri"/>
                <w:color w:val="auto"/>
                <w:lang w:eastAsia="en-GB" w:bidi="en-GB"/>
              </w:rPr>
              <w:t xml:space="preserve"> e </w:t>
            </w:r>
            <w:r w:rsidR="00C81E0C">
              <w:rPr>
                <w:rFonts w:ascii="Calibri" w:hAnsi="Calibri" w:cs="Calibri"/>
                <w:color w:val="auto"/>
                <w:lang w:eastAsia="en-GB" w:bidi="en-GB"/>
              </w:rPr>
              <w:t>Altra Sup</w:t>
            </w:r>
            <w:r w:rsidR="00572CB8">
              <w:rPr>
                <w:rFonts w:ascii="Calibri" w:hAnsi="Calibri" w:cs="Calibri"/>
                <w:color w:val="auto"/>
                <w:lang w:eastAsia="en-GB" w:bidi="en-GB"/>
              </w:rPr>
              <w:t>erficie Agricola).</w:t>
            </w:r>
          </w:p>
          <w:p w14:paraId="3B959970" w14:textId="77777777" w:rsidR="00572CB8" w:rsidRDefault="00572CB8" w:rsidP="00572CB8">
            <w:pPr>
              <w:pStyle w:val="Textbody"/>
              <w:spacing w:after="0"/>
              <w:ind w:left="72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4348670F" w14:textId="5CD8B339" w:rsidR="00C81E0C" w:rsidRDefault="00136FC2">
            <w:pPr>
              <w:pStyle w:val="Textbody"/>
              <w:numPr>
                <w:ilvl w:val="0"/>
                <w:numId w:val="11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>Superficie Agricola Utilizzata (</w:t>
            </w:r>
            <w:r w:rsidR="00C81E0C">
              <w:rPr>
                <w:rFonts w:ascii="Calibri" w:hAnsi="Calibri" w:cs="Calibri"/>
                <w:color w:val="auto"/>
                <w:lang w:eastAsia="en-GB" w:bidi="en-GB"/>
              </w:rPr>
              <w:t>SAU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>)</w:t>
            </w:r>
            <w:r w:rsidR="00572CB8">
              <w:rPr>
                <w:rFonts w:ascii="Calibri" w:hAnsi="Calibri" w:cs="Calibri"/>
                <w:color w:val="auto"/>
                <w:lang w:eastAsia="en-GB" w:bidi="en-GB"/>
              </w:rPr>
              <w:t xml:space="preserve">: come totale, come somma delle categorie </w:t>
            </w:r>
            <w:r w:rsidR="002A644A">
              <w:rPr>
                <w:rFonts w:ascii="Calibri" w:hAnsi="Calibri" w:cs="Calibri"/>
                <w:color w:val="auto"/>
                <w:lang w:eastAsia="en-GB" w:bidi="en-GB"/>
              </w:rPr>
              <w:t>e</w:t>
            </w:r>
            <w:r w:rsidR="00572CB8">
              <w:rPr>
                <w:rFonts w:ascii="Calibri" w:hAnsi="Calibri" w:cs="Calibri"/>
                <w:color w:val="auto"/>
                <w:lang w:eastAsia="en-GB" w:bidi="en-GB"/>
              </w:rPr>
              <w:t xml:space="preserve"> delle sottocategorie che la compongono.</w:t>
            </w:r>
          </w:p>
          <w:p w14:paraId="04901042" w14:textId="77777777" w:rsidR="00572CB8" w:rsidRDefault="00572CB8" w:rsidP="00572CB8">
            <w:pPr>
              <w:pStyle w:val="Textbody"/>
              <w:spacing w:after="0"/>
              <w:ind w:left="72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5FFAE823" w14:textId="6DF5A31F" w:rsidR="00C81E0C" w:rsidRPr="00572CB8" w:rsidRDefault="00C81E0C">
            <w:pPr>
              <w:pStyle w:val="Textbody"/>
              <w:numPr>
                <w:ilvl w:val="0"/>
                <w:numId w:val="11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572CB8">
              <w:rPr>
                <w:rFonts w:ascii="Calibri" w:hAnsi="Calibri" w:cs="Calibri"/>
                <w:color w:val="auto"/>
                <w:lang w:eastAsia="en-GB" w:bidi="en-GB"/>
              </w:rPr>
              <w:t>Altra superficie agricola</w:t>
            </w:r>
            <w:r w:rsidR="00572CB8" w:rsidRPr="00572CB8">
              <w:rPr>
                <w:rFonts w:ascii="Calibri" w:hAnsi="Calibri" w:cs="Calibri"/>
                <w:color w:val="auto"/>
                <w:lang w:eastAsia="en-GB" w:bidi="en-GB"/>
              </w:rPr>
              <w:t xml:space="preserve">: come totale, come somma delle categorie </w:t>
            </w:r>
            <w:r w:rsidR="002A644A">
              <w:rPr>
                <w:rFonts w:ascii="Calibri" w:hAnsi="Calibri" w:cs="Calibri"/>
                <w:color w:val="auto"/>
                <w:lang w:eastAsia="en-GB" w:bidi="en-GB"/>
              </w:rPr>
              <w:t>e</w:t>
            </w:r>
            <w:r w:rsidR="00572CB8" w:rsidRPr="00572CB8">
              <w:rPr>
                <w:rFonts w:ascii="Calibri" w:hAnsi="Calibri" w:cs="Calibri"/>
                <w:color w:val="auto"/>
                <w:lang w:eastAsia="en-GB" w:bidi="en-GB"/>
              </w:rPr>
              <w:t xml:space="preserve"> </w:t>
            </w:r>
            <w:r w:rsidR="00572CB8">
              <w:rPr>
                <w:rFonts w:ascii="Calibri" w:hAnsi="Calibri" w:cs="Calibri"/>
                <w:color w:val="auto"/>
                <w:lang w:eastAsia="en-GB" w:bidi="en-GB"/>
              </w:rPr>
              <w:t>delle sottocategorie che la compongono.</w:t>
            </w:r>
          </w:p>
          <w:p w14:paraId="16B14532" w14:textId="77777777" w:rsidR="00572CB8" w:rsidRDefault="00572CB8" w:rsidP="00C81E0C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373C9B3A" w14:textId="67F4FBFB" w:rsidR="00383195" w:rsidRDefault="00F8301E" w:rsidP="00C81E0C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F8301E">
              <w:rPr>
                <w:rFonts w:ascii="Calibri" w:hAnsi="Calibri" w:cs="Calibri"/>
                <w:b/>
                <w:bCs/>
                <w:color w:val="auto"/>
                <w:lang w:eastAsia="en-GB" w:bidi="en-GB"/>
              </w:rPr>
              <w:t>B)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 </w:t>
            </w:r>
            <w:r w:rsidR="00383195">
              <w:rPr>
                <w:rFonts w:ascii="Calibri" w:hAnsi="Calibri" w:cs="Calibri"/>
                <w:color w:val="auto"/>
                <w:lang w:eastAsia="en-GB" w:bidi="en-GB"/>
              </w:rPr>
              <w:t>Altri dati riguardano:</w:t>
            </w:r>
          </w:p>
          <w:p w14:paraId="51C676AC" w14:textId="368655AB" w:rsidR="00C81E0C" w:rsidRDefault="00C81E0C">
            <w:pPr>
              <w:pStyle w:val="Textbody"/>
              <w:numPr>
                <w:ilvl w:val="0"/>
                <w:numId w:val="10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>Volumi Irrigui</w:t>
            </w:r>
            <w:r w:rsidR="00136FC2">
              <w:rPr>
                <w:rFonts w:ascii="Calibri" w:hAnsi="Calibri" w:cs="Calibri"/>
                <w:color w:val="auto"/>
                <w:lang w:eastAsia="en-GB" w:bidi="en-GB"/>
              </w:rPr>
              <w:t xml:space="preserve">: </w:t>
            </w:r>
            <w:r w:rsidR="006C5B8A">
              <w:rPr>
                <w:rFonts w:ascii="Calibri" w:hAnsi="Calibri" w:cs="Calibri"/>
                <w:color w:val="auto"/>
                <w:lang w:eastAsia="en-GB" w:bidi="en-GB"/>
              </w:rPr>
              <w:t xml:space="preserve">dati solo per il 2010 con </w:t>
            </w:r>
            <w:r w:rsidR="00383195">
              <w:rPr>
                <w:rFonts w:ascii="Calibri" w:hAnsi="Calibri" w:cs="Calibri"/>
                <w:color w:val="auto"/>
                <w:lang w:eastAsia="en-GB" w:bidi="en-GB"/>
              </w:rPr>
              <w:t xml:space="preserve">ettari irrigati </w:t>
            </w:r>
            <w:r w:rsidR="00FA2430">
              <w:rPr>
                <w:rFonts w:ascii="Calibri" w:hAnsi="Calibri" w:cs="Calibri"/>
                <w:color w:val="auto"/>
                <w:lang w:eastAsia="en-GB" w:bidi="en-GB"/>
              </w:rPr>
              <w:t>e</w:t>
            </w:r>
            <w:r w:rsidR="00383195">
              <w:rPr>
                <w:rFonts w:ascii="Calibri" w:hAnsi="Calibri" w:cs="Calibri"/>
                <w:color w:val="auto"/>
                <w:lang w:eastAsia="en-GB" w:bidi="en-GB"/>
              </w:rPr>
              <w:t xml:space="preserve"> metri cubi</w:t>
            </w:r>
            <w:r w:rsidR="001F2B18">
              <w:rPr>
                <w:rFonts w:ascii="Calibri" w:hAnsi="Calibri" w:cs="Calibri"/>
                <w:color w:val="auto"/>
                <w:lang w:eastAsia="en-GB" w:bidi="en-GB"/>
              </w:rPr>
              <w:t xml:space="preserve"> d’acqua</w:t>
            </w:r>
            <w:r w:rsidR="00383195">
              <w:rPr>
                <w:rFonts w:ascii="Calibri" w:hAnsi="Calibri" w:cs="Calibri"/>
                <w:color w:val="auto"/>
                <w:lang w:eastAsia="en-GB" w:bidi="en-GB"/>
              </w:rPr>
              <w:t xml:space="preserve"> utilizzati per fonte di </w:t>
            </w:r>
            <w:r w:rsidR="00383195">
              <w:rPr>
                <w:rFonts w:ascii="Calibri" w:hAnsi="Calibri" w:cs="Calibri"/>
                <w:color w:val="auto"/>
                <w:lang w:eastAsia="en-GB" w:bidi="en-GB"/>
              </w:rPr>
              <w:lastRenderedPageBreak/>
              <w:t xml:space="preserve">approvvigionamento. </w:t>
            </w:r>
          </w:p>
          <w:p w14:paraId="1CF1C8B6" w14:textId="77777777" w:rsidR="00383195" w:rsidRDefault="00383195" w:rsidP="00C81E0C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1BB8E1A3" w14:textId="7B636DE1" w:rsidR="00C81E0C" w:rsidRDefault="00C81E0C">
            <w:pPr>
              <w:pStyle w:val="Textbody"/>
              <w:numPr>
                <w:ilvl w:val="0"/>
                <w:numId w:val="10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>Superficie Agricola Biologica</w:t>
            </w:r>
            <w:r w:rsidR="00136FC2">
              <w:rPr>
                <w:rFonts w:ascii="Calibri" w:hAnsi="Calibri" w:cs="Calibri"/>
                <w:color w:val="auto"/>
                <w:lang w:eastAsia="en-GB" w:bidi="en-GB"/>
              </w:rPr>
              <w:t xml:space="preserve"> (SAB): </w:t>
            </w:r>
            <w:r w:rsidR="006C5B8A">
              <w:rPr>
                <w:rFonts w:ascii="Calibri" w:hAnsi="Calibri" w:cs="Calibri"/>
                <w:color w:val="auto"/>
                <w:lang w:eastAsia="en-GB" w:bidi="en-GB"/>
              </w:rPr>
              <w:t xml:space="preserve">dati solo per il 2010 con </w:t>
            </w:r>
            <w:r w:rsidR="001E18C8">
              <w:rPr>
                <w:rFonts w:ascii="Calibri" w:hAnsi="Calibri" w:cs="Calibri"/>
                <w:color w:val="auto"/>
                <w:lang w:eastAsia="en-GB" w:bidi="en-GB"/>
              </w:rPr>
              <w:t xml:space="preserve">totale </w:t>
            </w:r>
            <w:r w:rsidR="006C5B8A">
              <w:rPr>
                <w:rFonts w:ascii="Calibri" w:hAnsi="Calibri" w:cs="Calibri"/>
                <w:color w:val="auto"/>
                <w:lang w:eastAsia="en-GB" w:bidi="en-GB"/>
              </w:rPr>
              <w:t>in ettari come somma delle tipologie di coltivazioni biologiche; numero di aziende con coltivazioni biologiche.</w:t>
            </w:r>
          </w:p>
          <w:p w14:paraId="22CE8782" w14:textId="77777777" w:rsidR="006C5B8A" w:rsidRDefault="006C5B8A" w:rsidP="006C5B8A">
            <w:pPr>
              <w:pStyle w:val="ListParagraph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702DCF85" w14:textId="306C32F5" w:rsidR="00C81E0C" w:rsidRDefault="00C81E0C">
            <w:pPr>
              <w:pStyle w:val="Textbody"/>
              <w:numPr>
                <w:ilvl w:val="0"/>
                <w:numId w:val="10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Numero </w:t>
            </w:r>
            <w:r w:rsidR="00A21436">
              <w:rPr>
                <w:rFonts w:ascii="Calibri" w:hAnsi="Calibri" w:cs="Calibri"/>
                <w:color w:val="auto"/>
                <w:lang w:eastAsia="en-GB" w:bidi="en-GB"/>
              </w:rPr>
              <w:t xml:space="preserve">di 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>Aziende Agricole</w:t>
            </w:r>
            <w:r w:rsidR="00A21436">
              <w:rPr>
                <w:rFonts w:ascii="Calibri" w:hAnsi="Calibri" w:cs="Calibri"/>
                <w:color w:val="auto"/>
                <w:lang w:eastAsia="en-GB" w:bidi="en-GB"/>
              </w:rPr>
              <w:t>.</w:t>
            </w:r>
          </w:p>
          <w:p w14:paraId="58B0BF3C" w14:textId="77777777" w:rsidR="003D7E01" w:rsidRDefault="003D7E01" w:rsidP="00C81E0C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</w:p>
          <w:p w14:paraId="65DB15C5" w14:textId="69B40FA1" w:rsidR="00C878DF" w:rsidRPr="00C878DF" w:rsidRDefault="00C878DF">
            <w:pPr>
              <w:pStyle w:val="Textbody"/>
              <w:numPr>
                <w:ilvl w:val="0"/>
                <w:numId w:val="10"/>
              </w:numPr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 w:rsidRPr="00C878DF">
              <w:rPr>
                <w:rFonts w:ascii="Calibri" w:hAnsi="Calibri" w:cs="Calibri"/>
                <w:color w:val="FF0000"/>
                <w:lang w:eastAsia="en-GB" w:bidi="en-GB"/>
              </w:rPr>
              <w:t xml:space="preserve">Manodopera: </w:t>
            </w:r>
            <w:r w:rsidR="003D7E01">
              <w:rPr>
                <w:rFonts w:ascii="Calibri" w:hAnsi="Calibri" w:cs="Calibri"/>
                <w:color w:val="FF0000"/>
                <w:lang w:eastAsia="en-GB" w:bidi="en-GB"/>
              </w:rPr>
              <w:t>tabella presente, da lavorare.</w:t>
            </w:r>
          </w:p>
          <w:p w14:paraId="224B9D88" w14:textId="49E720F4" w:rsidR="001A72A4" w:rsidRDefault="001A72A4" w:rsidP="00C81E0C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42E81379" w14:textId="02C60747" w:rsidR="001A72A4" w:rsidRDefault="00094689" w:rsidP="00C81E0C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094689">
              <w:rPr>
                <w:rFonts w:ascii="Calibri" w:hAnsi="Calibri" w:cs="Calibri"/>
                <w:b/>
                <w:bCs/>
                <w:color w:val="auto"/>
                <w:lang w:eastAsia="en-GB" w:bidi="en-GB"/>
              </w:rPr>
              <w:t>C)</w:t>
            </w:r>
            <w:r>
              <w:rPr>
                <w:rFonts w:ascii="Calibri" w:hAnsi="Calibri" w:cs="Calibri"/>
                <w:color w:val="auto"/>
                <w:lang w:eastAsia="en-GB" w:bidi="en-GB"/>
              </w:rPr>
              <w:t xml:space="preserve"> </w:t>
            </w:r>
            <w:r w:rsidR="00A82EB2">
              <w:rPr>
                <w:rFonts w:ascii="Calibri" w:hAnsi="Calibri" w:cs="Calibri"/>
                <w:color w:val="auto"/>
                <w:lang w:eastAsia="en-GB" w:bidi="en-GB"/>
              </w:rPr>
              <w:t>Alcuni</w:t>
            </w:r>
            <w:r w:rsidR="00C410F3">
              <w:rPr>
                <w:rFonts w:ascii="Calibri" w:hAnsi="Calibri" w:cs="Calibri"/>
                <w:color w:val="auto"/>
                <w:lang w:eastAsia="en-GB" w:bidi="en-GB"/>
              </w:rPr>
              <w:t xml:space="preserve"> dati del Censimento Generale dell’Agricoltura so</w:t>
            </w:r>
            <w:r w:rsidR="001A72A4">
              <w:rPr>
                <w:rFonts w:ascii="Calibri" w:hAnsi="Calibri" w:cs="Calibri"/>
                <w:color w:val="auto"/>
                <w:lang w:eastAsia="en-GB" w:bidi="en-GB"/>
              </w:rPr>
              <w:t xml:space="preserve">no stati </w:t>
            </w:r>
            <w:r w:rsidR="00C410F3">
              <w:rPr>
                <w:rFonts w:ascii="Calibri" w:hAnsi="Calibri" w:cs="Calibri"/>
                <w:color w:val="auto"/>
                <w:lang w:eastAsia="en-GB" w:bidi="en-GB"/>
              </w:rPr>
              <w:t>elaborati sulla base di indicatori selezionati</w:t>
            </w:r>
            <w:r w:rsidR="001A72A4">
              <w:rPr>
                <w:rFonts w:ascii="Calibri" w:hAnsi="Calibri" w:cs="Calibri"/>
                <w:color w:val="auto"/>
                <w:lang w:eastAsia="en-GB" w:bidi="en-GB"/>
              </w:rPr>
              <w:t xml:space="preserve"> dalla tavola degli </w:t>
            </w:r>
            <w:hyperlink r:id="rId17" w:history="1">
              <w:r w:rsidR="00B913AA" w:rsidRPr="00B913AA">
                <w:rPr>
                  <w:rStyle w:val="Hyperlink"/>
                  <w:rFonts w:ascii="Calibri" w:hAnsi="Calibri" w:cs="Calibri"/>
                  <w:lang w:eastAsia="en-GB" w:bidi="en-GB"/>
                </w:rPr>
                <w:t>I</w:t>
              </w:r>
              <w:r w:rsidR="001A72A4" w:rsidRPr="00B913AA">
                <w:rPr>
                  <w:rStyle w:val="Hyperlink"/>
                  <w:rFonts w:ascii="Calibri" w:hAnsi="Calibri" w:cs="Calibri"/>
                  <w:lang w:eastAsia="en-GB" w:bidi="en-GB"/>
                </w:rPr>
                <w:t>ndicatori agro-ambientali (</w:t>
              </w:r>
              <w:proofErr w:type="spellStart"/>
              <w:r w:rsidR="00B913AA" w:rsidRPr="00B913AA">
                <w:rPr>
                  <w:rStyle w:val="Hyperlink"/>
                  <w:rFonts w:ascii="Calibri" w:hAnsi="Calibri" w:cs="Calibri"/>
                  <w:lang w:eastAsia="en-GB" w:bidi="en-GB"/>
                </w:rPr>
                <w:t>AEIs</w:t>
              </w:r>
              <w:proofErr w:type="spellEnd"/>
              <w:r w:rsidR="001A72A4" w:rsidRPr="00B913AA">
                <w:rPr>
                  <w:rStyle w:val="Hyperlink"/>
                  <w:rFonts w:ascii="Calibri" w:hAnsi="Calibri" w:cs="Calibri"/>
                  <w:lang w:eastAsia="en-GB" w:bidi="en-GB"/>
                </w:rPr>
                <w:t>)</w:t>
              </w:r>
            </w:hyperlink>
            <w:r w:rsidR="00D86115">
              <w:rPr>
                <w:rFonts w:ascii="Calibri" w:hAnsi="Calibri" w:cs="Calibri"/>
                <w:color w:val="auto"/>
                <w:lang w:eastAsia="en-GB" w:bidi="en-GB"/>
              </w:rPr>
              <w:t xml:space="preserve"> pubblicat</w:t>
            </w:r>
            <w:r w:rsidR="00C410F3">
              <w:rPr>
                <w:rFonts w:ascii="Calibri" w:hAnsi="Calibri" w:cs="Calibri"/>
                <w:color w:val="auto"/>
                <w:lang w:eastAsia="en-GB" w:bidi="en-GB"/>
              </w:rPr>
              <w:t>a</w:t>
            </w:r>
            <w:r w:rsidR="00D86115">
              <w:rPr>
                <w:rFonts w:ascii="Calibri" w:hAnsi="Calibri" w:cs="Calibri"/>
                <w:color w:val="auto"/>
                <w:lang w:eastAsia="en-GB" w:bidi="en-GB"/>
              </w:rPr>
              <w:t xml:space="preserve"> da </w:t>
            </w:r>
            <w:hyperlink r:id="rId18" w:history="1">
              <w:r w:rsidR="00D86115" w:rsidRPr="00D86115">
                <w:rPr>
                  <w:rStyle w:val="Hyperlink"/>
                  <w:rFonts w:ascii="Calibri" w:hAnsi="Calibri" w:cs="Calibri"/>
                  <w:lang w:eastAsia="en-GB" w:bidi="en-GB"/>
                </w:rPr>
                <w:t>Eurostat</w:t>
              </w:r>
            </w:hyperlink>
            <w:r w:rsidR="001A72A4">
              <w:rPr>
                <w:rFonts w:ascii="Calibri" w:hAnsi="Calibri" w:cs="Calibri"/>
                <w:color w:val="auto"/>
                <w:lang w:eastAsia="en-GB" w:bidi="en-GB"/>
              </w:rPr>
              <w:t>:</w:t>
            </w:r>
            <w:r w:rsidR="001A72A4">
              <w:rPr>
                <w:rFonts w:ascii="Calibri" w:hAnsi="Calibri" w:cs="Calibri"/>
                <w:color w:val="auto"/>
                <w:lang w:eastAsia="en-GB" w:bidi="en-GB"/>
              </w:rPr>
              <w:br/>
            </w:r>
          </w:p>
          <w:p w14:paraId="7E7A16B8" w14:textId="77777777" w:rsidR="00136FC2" w:rsidRPr="00136FC2" w:rsidRDefault="001A72A4">
            <w:pPr>
              <w:pStyle w:val="Textbody"/>
              <w:numPr>
                <w:ilvl w:val="0"/>
                <w:numId w:val="8"/>
              </w:numPr>
              <w:rPr>
                <w:rFonts w:ascii="Calibri" w:hAnsi="Calibri" w:cs="Calibri"/>
                <w:color w:val="auto"/>
                <w:lang w:eastAsia="en-GB" w:bidi="en-GB"/>
              </w:rPr>
            </w:pPr>
            <w:r w:rsidRPr="00136FC2">
              <w:rPr>
                <w:rFonts w:ascii="Calibri" w:hAnsi="Calibri" w:cs="Calibri"/>
                <w:color w:val="auto"/>
                <w:lang w:eastAsia="en-GB" w:bidi="en-GB"/>
              </w:rPr>
              <w:t xml:space="preserve">% SAB/SAU: </w:t>
            </w:r>
            <w:r w:rsidR="00136FC2" w:rsidRPr="00136FC2">
              <w:rPr>
                <w:rFonts w:ascii="Calibri" w:hAnsi="Calibri" w:cs="Calibri"/>
                <w:color w:val="auto"/>
                <w:lang w:eastAsia="en-GB" w:bidi="en-GB"/>
              </w:rPr>
              <w:t>dato solamente per il 2010.</w:t>
            </w:r>
          </w:p>
          <w:p w14:paraId="5E9BB886" w14:textId="77777777" w:rsidR="00344CC9" w:rsidRDefault="001A72A4">
            <w:pPr>
              <w:pStyle w:val="Textbody"/>
              <w:numPr>
                <w:ilvl w:val="0"/>
                <w:numId w:val="8"/>
              </w:numPr>
              <w:rPr>
                <w:rFonts w:ascii="Calibri" w:hAnsi="Calibri" w:cs="Calibri"/>
                <w:color w:val="auto"/>
                <w:lang w:eastAsia="en-GB" w:bidi="en-GB"/>
              </w:rPr>
            </w:pPr>
            <w:r w:rsidRPr="002C7D75">
              <w:rPr>
                <w:rFonts w:ascii="Calibri" w:hAnsi="Calibri" w:cs="Calibri"/>
                <w:color w:val="1F497D" w:themeColor="text2"/>
                <w:lang w:eastAsia="en-GB" w:bidi="en-GB"/>
              </w:rPr>
              <w:t>% categorie SAU su</w:t>
            </w:r>
            <w:r w:rsidR="002C7D75" w:rsidRPr="002C7D75">
              <w:rPr>
                <w:rFonts w:ascii="Calibri" w:hAnsi="Calibri" w:cs="Calibri"/>
                <w:color w:val="1F497D" w:themeColor="text2"/>
                <w:lang w:eastAsia="en-GB" w:bidi="en-GB"/>
              </w:rPr>
              <w:t>l totale</w:t>
            </w:r>
            <w:r w:rsidRPr="002C7D75">
              <w:rPr>
                <w:rFonts w:ascii="Calibri" w:hAnsi="Calibri" w:cs="Calibri"/>
                <w:color w:val="1F497D" w:themeColor="text2"/>
                <w:lang w:eastAsia="en-GB" w:bidi="en-GB"/>
              </w:rPr>
              <w:t xml:space="preserve"> SAU</w:t>
            </w:r>
            <w:r w:rsidR="002C7D75" w:rsidRPr="002C7D75">
              <w:rPr>
                <w:rFonts w:ascii="Calibri" w:hAnsi="Calibri" w:cs="Calibri"/>
                <w:color w:val="1F497D" w:themeColor="text2"/>
                <w:lang w:eastAsia="en-GB" w:bidi="en-GB"/>
              </w:rPr>
              <w:t>.</w:t>
            </w:r>
            <w:r w:rsidRPr="001A72A4">
              <w:rPr>
                <w:rFonts w:ascii="Calibri" w:hAnsi="Calibri" w:cs="Calibri"/>
                <w:color w:val="auto"/>
                <w:lang w:eastAsia="en-GB" w:bidi="en-GB"/>
              </w:rPr>
              <w:tab/>
            </w:r>
          </w:p>
          <w:p w14:paraId="1BAB0895" w14:textId="0595AE1E" w:rsidR="00344CC9" w:rsidRPr="00344CC9" w:rsidRDefault="00344CC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libri" w:hAnsi="Calibri" w:cs="Calibri"/>
                <w:color w:val="auto"/>
                <w:sz w:val="20"/>
                <w:szCs w:val="20"/>
                <w:lang w:eastAsia="en-GB" w:bidi="en-GB"/>
              </w:rPr>
            </w:pPr>
            <w:r w:rsidRPr="00344CC9">
              <w:rPr>
                <w:rFonts w:ascii="Calibri" w:hAnsi="Calibri" w:cs="Calibri"/>
                <w:color w:val="1F497D" w:themeColor="text2"/>
                <w:sz w:val="20"/>
                <w:szCs w:val="20"/>
                <w:lang w:eastAsia="en-GB" w:bidi="en-GB"/>
              </w:rPr>
              <w:t>% ettari irrigati sul totale SAU</w:t>
            </w:r>
            <w:r w:rsidRPr="00344CC9">
              <w:rPr>
                <w:rFonts w:ascii="Calibri" w:hAnsi="Calibri" w:cs="Calibri"/>
                <w:color w:val="auto"/>
                <w:sz w:val="20"/>
                <w:szCs w:val="20"/>
                <w:lang w:eastAsia="en-GB" w:bidi="en-GB"/>
              </w:rPr>
              <w:t>.</w:t>
            </w:r>
          </w:p>
          <w:p w14:paraId="04E208A3" w14:textId="0B7501F7" w:rsidR="001A72A4" w:rsidRPr="001A72A4" w:rsidRDefault="001A72A4" w:rsidP="00524C25">
            <w:pPr>
              <w:pStyle w:val="Textbody"/>
              <w:spacing w:after="0"/>
              <w:ind w:left="72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1B49B74F" w14:textId="6D91FDA2" w:rsidR="00524C25" w:rsidRPr="00524C25" w:rsidRDefault="001A72A4">
            <w:pPr>
              <w:pStyle w:val="Textbody"/>
              <w:numPr>
                <w:ilvl w:val="0"/>
                <w:numId w:val="8"/>
              </w:numPr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 w:rsidRPr="00524C25">
              <w:rPr>
                <w:rFonts w:ascii="Calibri" w:hAnsi="Calibri" w:cs="Calibri"/>
                <w:color w:val="FF0000"/>
                <w:lang w:eastAsia="en-GB" w:bidi="en-GB"/>
              </w:rPr>
              <w:t>Quantitativi</w:t>
            </w:r>
            <w:r w:rsidR="00524C25">
              <w:rPr>
                <w:rFonts w:ascii="Calibri" w:hAnsi="Calibri" w:cs="Calibri"/>
                <w:color w:val="FF0000"/>
                <w:lang w:eastAsia="en-GB" w:bidi="en-GB"/>
              </w:rPr>
              <w:t xml:space="preserve"> di Azoto e Fosforo in </w:t>
            </w:r>
            <w:r w:rsidRPr="00524C25">
              <w:rPr>
                <w:rFonts w:ascii="Calibri" w:hAnsi="Calibri" w:cs="Calibri"/>
                <w:color w:val="FF0000"/>
                <w:lang w:eastAsia="en-GB" w:bidi="en-GB"/>
              </w:rPr>
              <w:t xml:space="preserve">fertilizzanti </w:t>
            </w:r>
            <w:r w:rsidR="00524C25">
              <w:rPr>
                <w:rFonts w:ascii="Calibri" w:hAnsi="Calibri" w:cs="Calibri"/>
                <w:color w:val="FF0000"/>
                <w:lang w:eastAsia="en-GB" w:bidi="en-GB"/>
              </w:rPr>
              <w:t>distribuiti per uso agricolo.</w:t>
            </w:r>
          </w:p>
          <w:p w14:paraId="760A1E0C" w14:textId="77777777" w:rsidR="00524C25" w:rsidRDefault="00524C25" w:rsidP="00524C25">
            <w:pPr>
              <w:pStyle w:val="ListParagraph"/>
              <w:rPr>
                <w:rFonts w:ascii="Calibri" w:hAnsi="Calibri" w:cs="Calibri"/>
                <w:color w:val="FF0000"/>
                <w:lang w:eastAsia="en-GB" w:bidi="en-GB"/>
              </w:rPr>
            </w:pPr>
          </w:p>
          <w:p w14:paraId="633FB856" w14:textId="394D3E55" w:rsidR="001A72A4" w:rsidRDefault="001A72A4">
            <w:pPr>
              <w:pStyle w:val="Textbody"/>
              <w:numPr>
                <w:ilvl w:val="0"/>
                <w:numId w:val="8"/>
              </w:numPr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 w:rsidRPr="00524C25">
              <w:rPr>
                <w:rFonts w:ascii="Calibri" w:hAnsi="Calibri" w:cs="Calibri"/>
                <w:color w:val="FF0000"/>
                <w:lang w:eastAsia="en-GB" w:bidi="en-GB"/>
              </w:rPr>
              <w:t xml:space="preserve">Quantitativi di pesticidi </w:t>
            </w:r>
            <w:r w:rsidR="00524C25">
              <w:rPr>
                <w:rFonts w:ascii="Calibri" w:hAnsi="Calibri" w:cs="Calibri"/>
                <w:color w:val="FF0000"/>
                <w:lang w:eastAsia="en-GB" w:bidi="en-GB"/>
              </w:rPr>
              <w:t>distribuiti per uso agricolo.</w:t>
            </w:r>
          </w:p>
          <w:p w14:paraId="635D1034" w14:textId="77777777" w:rsidR="00524C25" w:rsidRPr="00524C25" w:rsidRDefault="00524C25" w:rsidP="00524C25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</w:p>
          <w:p w14:paraId="1EE4F643" w14:textId="1A88BE41" w:rsidR="001A72A4" w:rsidRPr="001A72A4" w:rsidRDefault="00A144B5" w:rsidP="001A72A4">
            <w:pPr>
              <w:pStyle w:val="Textbody"/>
              <w:rPr>
                <w:rFonts w:ascii="Calibri" w:hAnsi="Calibri" w:cs="Calibri"/>
                <w:color w:val="FF0000"/>
                <w:lang w:eastAsia="en-GB" w:bidi="en-GB"/>
              </w:rPr>
            </w:pPr>
            <w:r>
              <w:rPr>
                <w:rFonts w:ascii="Calibri" w:hAnsi="Calibri" w:cs="Calibri"/>
                <w:color w:val="FF0000"/>
                <w:lang w:eastAsia="en-GB" w:bidi="en-GB"/>
              </w:rPr>
              <w:t>Gli</w:t>
            </w:r>
            <w:r w:rsidR="001A72A4" w:rsidRPr="001A72A4">
              <w:rPr>
                <w:rFonts w:ascii="Calibri" w:hAnsi="Calibri" w:cs="Calibri"/>
                <w:color w:val="FF0000"/>
                <w:lang w:eastAsia="en-GB" w:bidi="en-GB"/>
              </w:rPr>
              <w:t xml:space="preserve"> indicatori </w:t>
            </w:r>
            <w:r w:rsidRPr="00A144B5">
              <w:rPr>
                <w:rFonts w:ascii="Calibri" w:hAnsi="Calibri" w:cs="Calibri"/>
                <w:b/>
                <w:bCs/>
                <w:color w:val="FF0000"/>
                <w:lang w:eastAsia="en-GB" w:bidi="en-GB"/>
              </w:rPr>
              <w:t>d</w:t>
            </w:r>
            <w:r w:rsidR="001A72A4" w:rsidRPr="00A144B5">
              <w:rPr>
                <w:rFonts w:ascii="Calibri" w:hAnsi="Calibri" w:cs="Calibri"/>
                <w:b/>
                <w:bCs/>
                <w:color w:val="FF0000"/>
                <w:lang w:eastAsia="en-GB" w:bidi="en-GB"/>
              </w:rPr>
              <w:t>)</w:t>
            </w:r>
            <w:r w:rsidR="001A72A4" w:rsidRPr="001A72A4">
              <w:rPr>
                <w:rFonts w:ascii="Calibri" w:hAnsi="Calibri" w:cs="Calibri"/>
                <w:color w:val="FF0000"/>
                <w:lang w:eastAsia="en-GB" w:bidi="en-GB"/>
              </w:rPr>
              <w:t xml:space="preserve"> e </w:t>
            </w:r>
            <w:proofErr w:type="spellStart"/>
            <w:r w:rsidRPr="00A144B5">
              <w:rPr>
                <w:rFonts w:ascii="Calibri" w:hAnsi="Calibri" w:cs="Calibri"/>
                <w:b/>
                <w:bCs/>
                <w:color w:val="FF0000"/>
                <w:lang w:eastAsia="en-GB" w:bidi="en-GB"/>
              </w:rPr>
              <w:t>e</w:t>
            </w:r>
            <w:proofErr w:type="spellEnd"/>
            <w:r w:rsidR="001A72A4" w:rsidRPr="00A144B5">
              <w:rPr>
                <w:rFonts w:ascii="Calibri" w:hAnsi="Calibri" w:cs="Calibri"/>
                <w:b/>
                <w:bCs/>
                <w:color w:val="FF0000"/>
                <w:lang w:eastAsia="en-GB" w:bidi="en-GB"/>
              </w:rPr>
              <w:t>)</w:t>
            </w:r>
            <w:r w:rsidR="001A72A4" w:rsidRPr="001A72A4">
              <w:rPr>
                <w:rFonts w:ascii="Calibri" w:hAnsi="Calibri" w:cs="Calibri"/>
                <w:color w:val="FF0000"/>
                <w:lang w:eastAsia="en-GB" w:bidi="en-GB"/>
              </w:rPr>
              <w:t xml:space="preserve"> sono stat</w:t>
            </w:r>
            <w:r>
              <w:rPr>
                <w:rFonts w:ascii="Calibri" w:hAnsi="Calibri" w:cs="Calibri"/>
                <w:color w:val="FF0000"/>
                <w:lang w:eastAsia="en-GB" w:bidi="en-GB"/>
              </w:rPr>
              <w:t xml:space="preserve">i </w:t>
            </w:r>
            <w:r w:rsidR="00192675">
              <w:rPr>
                <w:rFonts w:ascii="Calibri" w:hAnsi="Calibri" w:cs="Calibri"/>
                <w:color w:val="FF0000"/>
                <w:lang w:eastAsia="en-GB" w:bidi="en-GB"/>
              </w:rPr>
              <w:t xml:space="preserve">elaborati </w:t>
            </w:r>
            <w:r>
              <w:rPr>
                <w:rFonts w:ascii="Calibri" w:hAnsi="Calibri" w:cs="Calibri"/>
                <w:color w:val="FF0000"/>
                <w:lang w:eastAsia="en-GB" w:bidi="en-GB"/>
              </w:rPr>
              <w:t>attraverso delle</w:t>
            </w:r>
            <w:r w:rsidR="001A72A4" w:rsidRPr="001A72A4">
              <w:rPr>
                <w:rFonts w:ascii="Calibri" w:hAnsi="Calibri" w:cs="Calibri"/>
                <w:color w:val="FF0000"/>
                <w:lang w:eastAsia="en-GB" w:bidi="en-GB"/>
              </w:rPr>
              <w:t xml:space="preserve"> proporzioni </w:t>
            </w:r>
            <w:r>
              <w:rPr>
                <w:rFonts w:ascii="Calibri" w:hAnsi="Calibri" w:cs="Calibri"/>
                <w:color w:val="FF0000"/>
                <w:lang w:eastAsia="en-GB" w:bidi="en-GB"/>
              </w:rPr>
              <w:lastRenderedPageBreak/>
              <w:t>tra</w:t>
            </w:r>
            <w:r w:rsidR="001A72A4" w:rsidRPr="001A72A4">
              <w:rPr>
                <w:rFonts w:ascii="Calibri" w:hAnsi="Calibri" w:cs="Calibri"/>
                <w:color w:val="FF0000"/>
                <w:lang w:eastAsia="en-GB" w:bidi="en-GB"/>
              </w:rPr>
              <w:t xml:space="preserve"> Superficie Agricola Utilizzata (</w:t>
            </w:r>
            <w:r w:rsidR="00C44320">
              <w:rPr>
                <w:rFonts w:ascii="Calibri" w:hAnsi="Calibri" w:cs="Calibri"/>
                <w:color w:val="FF0000"/>
                <w:lang w:eastAsia="en-GB" w:bidi="en-GB"/>
              </w:rPr>
              <w:t xml:space="preserve">a </w:t>
            </w:r>
            <w:proofErr w:type="spellStart"/>
            <w:r w:rsidR="001A72A4" w:rsidRPr="001A72A4">
              <w:rPr>
                <w:rFonts w:ascii="Calibri" w:hAnsi="Calibri" w:cs="Calibri"/>
                <w:color w:val="FF0000"/>
                <w:lang w:eastAsia="en-GB" w:bidi="en-GB"/>
              </w:rPr>
              <w:t>ivello</w:t>
            </w:r>
            <w:proofErr w:type="spellEnd"/>
            <w:r w:rsidR="001A72A4" w:rsidRPr="001A72A4">
              <w:rPr>
                <w:rFonts w:ascii="Calibri" w:hAnsi="Calibri" w:cs="Calibri"/>
                <w:color w:val="FF0000"/>
                <w:lang w:eastAsia="en-GB" w:bidi="en-GB"/>
              </w:rPr>
              <w:t xml:space="preserve"> comunale e provinciale) e i valori di fertilizzanti (q) e pesticidi (kg) </w:t>
            </w:r>
            <w:r w:rsidR="00C44320">
              <w:rPr>
                <w:rFonts w:ascii="Calibri" w:hAnsi="Calibri" w:cs="Calibri"/>
                <w:color w:val="FF0000"/>
                <w:lang w:eastAsia="en-GB" w:bidi="en-GB"/>
              </w:rPr>
              <w:t>distribuiti</w:t>
            </w:r>
            <w:r w:rsidR="001A72A4" w:rsidRPr="001A72A4"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  <w:r w:rsidR="00105727">
              <w:rPr>
                <w:rFonts w:ascii="Calibri" w:hAnsi="Calibri" w:cs="Calibri"/>
                <w:color w:val="FF0000"/>
                <w:lang w:eastAsia="en-GB" w:bidi="en-GB"/>
              </w:rPr>
              <w:t>per uso agricolo</w:t>
            </w:r>
            <w:r w:rsidR="00C44320">
              <w:rPr>
                <w:rFonts w:ascii="Calibri" w:hAnsi="Calibri" w:cs="Calibri"/>
                <w:color w:val="FF0000"/>
                <w:lang w:eastAsia="en-GB" w:bidi="en-GB"/>
              </w:rPr>
              <w:t xml:space="preserve">, di cui </w:t>
            </w:r>
            <w:r w:rsidR="00105727">
              <w:rPr>
                <w:rFonts w:ascii="Calibri" w:hAnsi="Calibri" w:cs="Calibri"/>
                <w:color w:val="FF0000"/>
                <w:lang w:eastAsia="en-GB" w:bidi="en-GB"/>
              </w:rPr>
              <w:t>il dato è presente a livello provinciale</w:t>
            </w:r>
            <w:r w:rsidR="001A72A4" w:rsidRPr="001A72A4">
              <w:rPr>
                <w:rFonts w:ascii="Calibri" w:hAnsi="Calibri" w:cs="Calibri"/>
                <w:color w:val="FF0000"/>
                <w:lang w:eastAsia="en-GB" w:bidi="en-GB"/>
              </w:rPr>
              <w:t xml:space="preserve">. </w:t>
            </w:r>
            <w:r w:rsidR="00C44320">
              <w:rPr>
                <w:rFonts w:ascii="Calibri" w:hAnsi="Calibri" w:cs="Calibri"/>
                <w:color w:val="FF0000"/>
                <w:lang w:eastAsia="en-GB" w:bidi="en-GB"/>
              </w:rPr>
              <w:t xml:space="preserve">Il dato su fertilizzanti e pesticidi è in serie storica dal 2003 al 2020, ma </w:t>
            </w:r>
            <w:r w:rsidR="00F80EA4">
              <w:rPr>
                <w:rFonts w:ascii="Calibri" w:hAnsi="Calibri" w:cs="Calibri"/>
                <w:color w:val="FF0000"/>
                <w:lang w:eastAsia="en-GB" w:bidi="en-GB"/>
              </w:rPr>
              <w:t>è stato</w:t>
            </w:r>
            <w:r w:rsidR="00A92682">
              <w:rPr>
                <w:rFonts w:ascii="Calibri" w:hAnsi="Calibri" w:cs="Calibri"/>
                <w:color w:val="FF0000"/>
                <w:lang w:eastAsia="en-GB" w:bidi="en-GB"/>
              </w:rPr>
              <w:t xml:space="preserve"> incrociato con </w:t>
            </w:r>
            <w:r w:rsidR="00C44320">
              <w:rPr>
                <w:rFonts w:ascii="Calibri" w:hAnsi="Calibri" w:cs="Calibri"/>
                <w:color w:val="FF0000"/>
                <w:lang w:eastAsia="en-GB" w:bidi="en-GB"/>
              </w:rPr>
              <w:t xml:space="preserve">i dati sulla SAU </w:t>
            </w:r>
            <w:r w:rsidR="00A92682">
              <w:rPr>
                <w:rFonts w:ascii="Calibri" w:hAnsi="Calibri" w:cs="Calibri"/>
                <w:color w:val="FF0000"/>
                <w:lang w:eastAsia="en-GB" w:bidi="en-GB"/>
              </w:rPr>
              <w:t xml:space="preserve">che </w:t>
            </w:r>
            <w:r w:rsidR="00C44320">
              <w:rPr>
                <w:rFonts w:ascii="Calibri" w:hAnsi="Calibri" w:cs="Calibri"/>
                <w:color w:val="FF0000"/>
                <w:lang w:eastAsia="en-GB" w:bidi="en-GB"/>
              </w:rPr>
              <w:t xml:space="preserve">sono presenti per i soli anni del </w:t>
            </w:r>
            <w:r w:rsidR="00C44320" w:rsidRPr="00C44320">
              <w:rPr>
                <w:rFonts w:ascii="Calibri" w:hAnsi="Calibri" w:cs="Calibri"/>
                <w:color w:val="FF0000"/>
                <w:lang w:eastAsia="en-GB" w:bidi="en-GB"/>
              </w:rPr>
              <w:t xml:space="preserve">Censimento Generale dell’Agricoltura </w:t>
            </w:r>
            <w:r w:rsidR="00C44320">
              <w:rPr>
                <w:rFonts w:ascii="Calibri" w:hAnsi="Calibri" w:cs="Calibri"/>
                <w:color w:val="FF0000"/>
                <w:lang w:eastAsia="en-GB" w:bidi="en-GB"/>
              </w:rPr>
              <w:t>(</w:t>
            </w:r>
            <w:r w:rsidR="00C44320" w:rsidRPr="00C44320">
              <w:rPr>
                <w:rFonts w:ascii="Calibri" w:hAnsi="Calibri" w:cs="Calibri"/>
                <w:color w:val="FF0000"/>
                <w:lang w:eastAsia="en-GB" w:bidi="en-GB"/>
              </w:rPr>
              <w:t>1982, 1990, 2000, 2010</w:t>
            </w:r>
            <w:r w:rsidR="00C44320">
              <w:rPr>
                <w:rFonts w:ascii="Calibri" w:hAnsi="Calibri" w:cs="Calibri"/>
                <w:color w:val="FF0000"/>
                <w:lang w:eastAsia="en-GB" w:bidi="en-GB"/>
              </w:rPr>
              <w:t>)</w:t>
            </w:r>
            <w:r w:rsidR="00C44320" w:rsidRPr="00C44320">
              <w:rPr>
                <w:rFonts w:ascii="Calibri" w:hAnsi="Calibri" w:cs="Calibri"/>
                <w:color w:val="FF0000"/>
                <w:lang w:eastAsia="en-GB" w:bidi="en-GB"/>
              </w:rPr>
              <w:t>.</w:t>
            </w:r>
            <w:r w:rsidR="00A92682">
              <w:rPr>
                <w:rFonts w:ascii="Calibri" w:hAnsi="Calibri" w:cs="Calibri"/>
                <w:color w:val="FF0000"/>
                <w:lang w:eastAsia="en-GB" w:bidi="en-GB"/>
              </w:rPr>
              <w:t xml:space="preserve"> Per gli anni intercensuari</w:t>
            </w:r>
            <w:r w:rsidR="00F80EA4">
              <w:rPr>
                <w:rFonts w:ascii="Calibri" w:hAnsi="Calibri" w:cs="Calibri"/>
                <w:color w:val="FF0000"/>
                <w:lang w:eastAsia="en-GB" w:bidi="en-GB"/>
              </w:rPr>
              <w:t>,</w:t>
            </w:r>
            <w:r w:rsidR="00A92682">
              <w:rPr>
                <w:rFonts w:ascii="Calibri" w:hAnsi="Calibri" w:cs="Calibri"/>
                <w:color w:val="FF0000"/>
                <w:lang w:eastAsia="en-GB" w:bidi="en-GB"/>
              </w:rPr>
              <w:t xml:space="preserve"> dal 2003 al 2020, sono stati utilizzati </w:t>
            </w:r>
            <w:r w:rsidR="00F80EA4">
              <w:rPr>
                <w:rFonts w:ascii="Calibri" w:hAnsi="Calibri" w:cs="Calibri"/>
                <w:color w:val="FF0000"/>
                <w:lang w:eastAsia="en-GB" w:bidi="en-GB"/>
              </w:rPr>
              <w:t>gli ultimi</w:t>
            </w:r>
            <w:r w:rsidR="00A92682"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  <w:r w:rsidR="00F80EA4">
              <w:rPr>
                <w:rFonts w:ascii="Calibri" w:hAnsi="Calibri" w:cs="Calibri"/>
                <w:color w:val="FF0000"/>
                <w:lang w:eastAsia="en-GB" w:bidi="en-GB"/>
              </w:rPr>
              <w:t>valori ufficiali</w:t>
            </w:r>
            <w:r w:rsidR="00A92682">
              <w:rPr>
                <w:rFonts w:ascii="Calibri" w:hAnsi="Calibri" w:cs="Calibri"/>
                <w:color w:val="FF0000"/>
                <w:lang w:eastAsia="en-GB" w:bidi="en-GB"/>
              </w:rPr>
              <w:t xml:space="preserve"> del Censimento Agricolo</w:t>
            </w:r>
            <w:r w:rsidR="00CE44E5">
              <w:rPr>
                <w:rFonts w:ascii="Calibri" w:hAnsi="Calibri" w:cs="Calibri"/>
                <w:color w:val="FF0000"/>
                <w:lang w:eastAsia="en-GB" w:bidi="en-GB"/>
              </w:rPr>
              <w:t xml:space="preserve"> in ordine di tempo</w:t>
            </w:r>
            <w:r w:rsidR="00A92682"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  <w:r w:rsidR="00F80EA4">
              <w:rPr>
                <w:rFonts w:ascii="Calibri" w:hAnsi="Calibri" w:cs="Calibri"/>
                <w:color w:val="FF0000"/>
                <w:lang w:eastAsia="en-GB" w:bidi="en-GB"/>
              </w:rPr>
              <w:t>(presumendo che nel corso degli anni non ci siano variazioni importanti).</w:t>
            </w:r>
            <w:r w:rsidR="00073FF2"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  <w:r w:rsidR="001A72A4" w:rsidRPr="001A72A4">
              <w:rPr>
                <w:rFonts w:ascii="Calibri" w:hAnsi="Calibri" w:cs="Calibri"/>
                <w:color w:val="FF0000"/>
                <w:lang w:eastAsia="en-GB" w:bidi="en-GB"/>
              </w:rPr>
              <w:t xml:space="preserve">Non si hanno rapporti ufficiali o </w:t>
            </w:r>
            <w:r w:rsidR="00073FF2">
              <w:rPr>
                <w:rFonts w:ascii="Calibri" w:hAnsi="Calibri" w:cs="Calibri"/>
                <w:color w:val="FF0000"/>
                <w:lang w:eastAsia="en-GB" w:bidi="en-GB"/>
              </w:rPr>
              <w:t>altre fonti di dato</w:t>
            </w:r>
            <w:r w:rsidR="001A72A4" w:rsidRPr="001A72A4">
              <w:rPr>
                <w:rFonts w:ascii="Calibri" w:hAnsi="Calibri" w:cs="Calibri"/>
                <w:color w:val="FF0000"/>
                <w:lang w:eastAsia="en-GB" w:bidi="en-GB"/>
              </w:rPr>
              <w:t xml:space="preserve"> per poter valutare le stime effettuate.</w:t>
            </w:r>
            <w:r w:rsidR="001A72A4"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  <w:r w:rsidR="00073FF2">
              <w:rPr>
                <w:rFonts w:ascii="Calibri" w:hAnsi="Calibri" w:cs="Calibri"/>
                <w:color w:val="FF0000"/>
                <w:lang w:eastAsia="en-GB" w:bidi="en-GB"/>
              </w:rPr>
              <w:t>Nuove banche dati?</w:t>
            </w:r>
            <w:r w:rsidR="00274604"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</w:p>
          <w:p w14:paraId="5F8A3E84" w14:textId="77777777" w:rsidR="00BB037E" w:rsidRDefault="00BB037E" w:rsidP="00BB037E">
            <w:pPr>
              <w:pStyle w:val="Textbody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31C35171" w14:textId="1406AF92" w:rsidR="001A0583" w:rsidRPr="00BB037E" w:rsidRDefault="00153EA6" w:rsidP="00BB037E">
            <w:pPr>
              <w:pStyle w:val="Textbody"/>
              <w:rPr>
                <w:rFonts w:ascii="Calibri" w:hAnsi="Calibri" w:cs="Calibri"/>
                <w:color w:val="auto"/>
                <w:lang w:eastAsia="en-GB" w:bidi="en-GB"/>
              </w:rPr>
            </w:pPr>
            <w:r w:rsidRPr="00ED138A">
              <w:rPr>
                <w:rFonts w:ascii="Calibri" w:hAnsi="Calibri" w:cs="Calibri"/>
                <w:color w:val="auto"/>
                <w:highlight w:val="yellow"/>
              </w:rPr>
              <w:t>Analisi quantitativa sui dati più utilizzo schermate di ISP.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D182B07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lastRenderedPageBreak/>
              <w:t>[ALLEVAMENTO (Id=86)]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3377041" w14:textId="638DA6AC" w:rsidR="001A0583" w:rsidRDefault="00931E3C">
            <w:pPr>
              <w:pStyle w:val="Textbody"/>
              <w:spacing w:after="0"/>
              <w:rPr>
                <w:rFonts w:ascii="Calibri" w:hAnsi="Calibri" w:cs="Calibri"/>
                <w:lang w:eastAsia="en-GB" w:bidi="en-GB"/>
              </w:rPr>
            </w:pPr>
            <w:r>
              <w:rPr>
                <w:rFonts w:ascii="Calibri" w:hAnsi="Calibri" w:cs="Calibri"/>
                <w:lang w:eastAsia="en-GB" w:bidi="en-GB"/>
              </w:rPr>
              <w:t xml:space="preserve">Relazione da allevamento verso agricoltura. Natura della relazione: </w:t>
            </w:r>
            <w:r w:rsidRPr="00173748">
              <w:rPr>
                <w:rFonts w:ascii="Calibri" w:hAnsi="Calibri" w:cs="Calibri"/>
                <w:color w:val="FF0000"/>
                <w:lang w:eastAsia="en-GB" w:bidi="en-GB"/>
              </w:rPr>
              <w:t>Produzione di Concime</w:t>
            </w:r>
            <w:r>
              <w:rPr>
                <w:rFonts w:ascii="Calibri" w:hAnsi="Calibri" w:cs="Calibri"/>
                <w:lang w:eastAsia="en-GB" w:bidi="en-GB"/>
              </w:rPr>
              <w:t>.</w:t>
            </w:r>
            <w:r w:rsidR="00173748">
              <w:rPr>
                <w:rFonts w:ascii="Calibri" w:hAnsi="Calibri" w:cs="Calibri"/>
                <w:lang w:eastAsia="en-GB" w:bidi="en-GB"/>
              </w:rPr>
              <w:t xml:space="preserve"> </w:t>
            </w:r>
            <w:r w:rsidR="001C093D">
              <w:rPr>
                <w:rFonts w:ascii="Calibri" w:hAnsi="Calibri" w:cs="Calibri"/>
                <w:color w:val="FF0000"/>
                <w:lang w:eastAsia="en-GB" w:bidi="en-GB"/>
              </w:rPr>
              <w:t>Il dato sulla produzione di concime organico non è presente</w:t>
            </w:r>
            <w:r w:rsidR="00173748" w:rsidRPr="00173748">
              <w:rPr>
                <w:rFonts w:ascii="Calibri" w:hAnsi="Calibri" w:cs="Calibri"/>
                <w:color w:val="FF0000"/>
                <w:lang w:eastAsia="en-GB" w:bidi="en-GB"/>
              </w:rPr>
              <w:t>.</w:t>
            </w:r>
          </w:p>
          <w:p w14:paraId="50DA36BE" w14:textId="77777777" w:rsidR="001A0583" w:rsidRDefault="001A0583">
            <w:pPr>
              <w:pStyle w:val="Textbody"/>
              <w:spacing w:after="0"/>
              <w:rPr>
                <w:rFonts w:ascii="Calibri" w:hAnsi="Calibri" w:cs="Calibri"/>
                <w:color w:val="4F81BD"/>
                <w:lang w:eastAsia="en-GB" w:bidi="en-GB"/>
              </w:rPr>
            </w:pPr>
          </w:p>
          <w:p w14:paraId="563A756D" w14:textId="5D6B0FDE" w:rsidR="00C878DF" w:rsidRPr="00736E6C" w:rsidRDefault="00736E6C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736E6C">
              <w:rPr>
                <w:rFonts w:ascii="Calibri" w:hAnsi="Calibri" w:cs="Calibri"/>
                <w:color w:val="auto"/>
                <w:lang w:eastAsia="en-GB" w:bidi="en-GB"/>
              </w:rPr>
              <w:t xml:space="preserve">I dati sull’allevamento </w:t>
            </w:r>
            <w:r w:rsidR="003C55F7">
              <w:rPr>
                <w:rFonts w:ascii="Calibri" w:hAnsi="Calibri" w:cs="Calibri"/>
                <w:color w:val="auto"/>
                <w:lang w:eastAsia="en-GB" w:bidi="en-GB"/>
              </w:rPr>
              <w:t xml:space="preserve">vengono raccolti e forniti </w:t>
            </w:r>
            <w:r w:rsidRPr="00736E6C">
              <w:rPr>
                <w:rFonts w:ascii="Calibri" w:hAnsi="Calibri" w:cs="Calibri"/>
                <w:color w:val="auto"/>
                <w:lang w:eastAsia="en-GB" w:bidi="en-GB"/>
              </w:rPr>
              <w:t xml:space="preserve">dall’ISTAT </w:t>
            </w:r>
            <w:r w:rsidR="003C55F7">
              <w:rPr>
                <w:rFonts w:ascii="Calibri" w:hAnsi="Calibri" w:cs="Calibri"/>
                <w:color w:val="auto"/>
                <w:lang w:eastAsia="en-GB" w:bidi="en-GB"/>
              </w:rPr>
              <w:t>attraverso il</w:t>
            </w:r>
            <w:r w:rsidRPr="00736E6C">
              <w:rPr>
                <w:rFonts w:ascii="Calibri" w:hAnsi="Calibri" w:cs="Calibri"/>
                <w:color w:val="auto"/>
                <w:lang w:eastAsia="en-GB" w:bidi="en-GB"/>
              </w:rPr>
              <w:t xml:space="preserve"> </w:t>
            </w:r>
            <w:hyperlink r:id="rId19" w:history="1">
              <w:r w:rsidRPr="00266689">
                <w:rPr>
                  <w:rStyle w:val="Hyperlink"/>
                  <w:rFonts w:ascii="Calibri" w:hAnsi="Calibri" w:cs="Calibri"/>
                  <w:lang w:eastAsia="en-GB" w:bidi="en-GB"/>
                </w:rPr>
                <w:t>Censimento Generale dell’Agricoltura</w:t>
              </w:r>
            </w:hyperlink>
            <w:r w:rsidRPr="00736E6C">
              <w:rPr>
                <w:rFonts w:ascii="Calibri" w:hAnsi="Calibri" w:cs="Calibri"/>
                <w:color w:val="auto"/>
                <w:lang w:eastAsia="en-GB" w:bidi="en-GB"/>
              </w:rPr>
              <w:t xml:space="preserve">. Si hanno dati per gli anni: 1982, 1990, 2000, 2010, </w:t>
            </w:r>
            <w:r w:rsidRPr="00736E6C">
              <w:rPr>
                <w:rFonts w:ascii="Calibri" w:hAnsi="Calibri" w:cs="Calibri"/>
                <w:color w:val="FF0000"/>
                <w:lang w:eastAsia="en-GB" w:bidi="en-GB"/>
              </w:rPr>
              <w:t>2021</w:t>
            </w:r>
            <w:r w:rsidRPr="00736E6C">
              <w:rPr>
                <w:rFonts w:ascii="Calibri" w:hAnsi="Calibri" w:cs="Calibri"/>
                <w:color w:val="auto"/>
                <w:lang w:eastAsia="en-GB" w:bidi="en-GB"/>
              </w:rPr>
              <w:t>.</w:t>
            </w:r>
          </w:p>
          <w:p w14:paraId="6FA5599E" w14:textId="53B45A55" w:rsidR="00C878DF" w:rsidRDefault="00C878DF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</w:p>
          <w:p w14:paraId="48FA5E72" w14:textId="4B7EBCB0" w:rsidR="00736E6C" w:rsidRDefault="003C55F7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>Sono stati selezionati dati su:</w:t>
            </w:r>
          </w:p>
          <w:p w14:paraId="581977D7" w14:textId="77777777" w:rsidR="003C55F7" w:rsidRPr="00736E6C" w:rsidRDefault="003C55F7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79E7314A" w14:textId="77777777" w:rsidR="003C55F7" w:rsidRDefault="00736E6C">
            <w:pPr>
              <w:pStyle w:val="Textbody"/>
              <w:numPr>
                <w:ilvl w:val="0"/>
                <w:numId w:val="13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736E6C">
              <w:rPr>
                <w:rFonts w:ascii="Calibri" w:hAnsi="Calibri" w:cs="Calibri"/>
                <w:color w:val="auto"/>
                <w:lang w:eastAsia="en-GB" w:bidi="en-GB"/>
              </w:rPr>
              <w:t>Numero di aziende con allevamenti</w:t>
            </w:r>
            <w:r w:rsidR="003C55F7">
              <w:rPr>
                <w:rFonts w:ascii="Calibri" w:hAnsi="Calibri" w:cs="Calibri"/>
                <w:color w:val="auto"/>
                <w:lang w:eastAsia="en-GB" w:bidi="en-GB"/>
              </w:rPr>
              <w:t>.</w:t>
            </w:r>
          </w:p>
          <w:p w14:paraId="7BFB2594" w14:textId="77777777" w:rsidR="003C55F7" w:rsidRDefault="003C55F7" w:rsidP="003C55F7">
            <w:pPr>
              <w:pStyle w:val="Textbody"/>
              <w:spacing w:after="0"/>
              <w:ind w:left="72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6B0D7D8E" w14:textId="3B258DD1" w:rsidR="00DC12BB" w:rsidRPr="003C55F7" w:rsidRDefault="00736E6C">
            <w:pPr>
              <w:pStyle w:val="Textbody"/>
              <w:numPr>
                <w:ilvl w:val="0"/>
                <w:numId w:val="13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3C55F7">
              <w:rPr>
                <w:rFonts w:ascii="Calibri" w:hAnsi="Calibri" w:cs="Calibri"/>
                <w:color w:val="auto"/>
                <w:lang w:eastAsia="en-GB" w:bidi="en-GB"/>
              </w:rPr>
              <w:t xml:space="preserve">Numero di bovini, bufalini, equini, caprini, suini, avicoli, conigli, </w:t>
            </w:r>
            <w:r w:rsidRPr="003C55F7">
              <w:rPr>
                <w:rFonts w:ascii="Calibri" w:hAnsi="Calibri" w:cs="Calibri"/>
                <w:color w:val="FF0000"/>
                <w:lang w:eastAsia="en-GB" w:bidi="en-GB"/>
              </w:rPr>
              <w:t>api</w:t>
            </w:r>
            <w:r w:rsidR="003C55F7">
              <w:rPr>
                <w:rFonts w:ascii="Calibri" w:hAnsi="Calibri" w:cs="Calibri"/>
                <w:color w:val="auto"/>
                <w:lang w:eastAsia="en-GB" w:bidi="en-GB"/>
              </w:rPr>
              <w:t>.</w:t>
            </w:r>
          </w:p>
          <w:p w14:paraId="0D92BCFC" w14:textId="77777777" w:rsidR="003C55F7" w:rsidRPr="003C55F7" w:rsidRDefault="003C55F7" w:rsidP="003C55F7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7058755C" w14:textId="0F81CAA5" w:rsidR="00DC12BB" w:rsidRDefault="00F63B5F">
            <w:pPr>
              <w:pStyle w:val="Textbody"/>
              <w:numPr>
                <w:ilvl w:val="0"/>
                <w:numId w:val="13"/>
              </w:numPr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>
              <w:rPr>
                <w:rFonts w:ascii="Calibri" w:hAnsi="Calibri" w:cs="Calibri"/>
                <w:color w:val="FF0000"/>
                <w:lang w:eastAsia="en-GB" w:bidi="en-GB"/>
              </w:rPr>
              <w:t>Manodopera</w:t>
            </w:r>
            <w:r w:rsidR="0062062A">
              <w:rPr>
                <w:rFonts w:ascii="Calibri" w:hAnsi="Calibri" w:cs="Calibri"/>
                <w:color w:val="FF0000"/>
                <w:lang w:eastAsia="en-GB" w:bidi="en-GB"/>
              </w:rPr>
              <w:t>: tabella presente, da lavorare.</w:t>
            </w:r>
          </w:p>
          <w:p w14:paraId="3D7C700F" w14:textId="77777777" w:rsidR="0062062A" w:rsidRDefault="0062062A" w:rsidP="0062062A">
            <w:pPr>
              <w:pStyle w:val="ListParagraph"/>
              <w:rPr>
                <w:rFonts w:ascii="Calibri" w:hAnsi="Calibri" w:cs="Calibri"/>
                <w:color w:val="FF0000"/>
                <w:lang w:eastAsia="en-GB" w:bidi="en-GB"/>
              </w:rPr>
            </w:pPr>
          </w:p>
          <w:p w14:paraId="1F07D662" w14:textId="3C484BDA" w:rsidR="001A0583" w:rsidRDefault="0062062A">
            <w:pPr>
              <w:pStyle w:val="Textbody"/>
              <w:numPr>
                <w:ilvl w:val="0"/>
                <w:numId w:val="13"/>
              </w:numPr>
              <w:spacing w:after="0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  <w:lang w:eastAsia="en-GB" w:bidi="en-GB"/>
              </w:rPr>
              <w:t>A</w:t>
            </w:r>
            <w:r w:rsidR="002674BF" w:rsidRPr="0062062A">
              <w:rPr>
                <w:rFonts w:ascii="Calibri" w:hAnsi="Calibri" w:cs="Calibri"/>
                <w:color w:val="FF0000"/>
                <w:lang w:eastAsia="en-GB" w:bidi="en-GB"/>
              </w:rPr>
              <w:t>llevamento stabulare</w:t>
            </w:r>
            <w:r w:rsidR="007B2F7D">
              <w:rPr>
                <w:rFonts w:ascii="Calibri" w:hAnsi="Calibri" w:cs="Calibri"/>
                <w:color w:val="FF0000"/>
                <w:lang w:eastAsia="en-GB" w:bidi="en-GB"/>
              </w:rPr>
              <w:t xml:space="preserve"> e </w:t>
            </w:r>
            <w:r w:rsidR="002674BF" w:rsidRPr="0062062A">
              <w:rPr>
                <w:rFonts w:ascii="Calibri" w:hAnsi="Calibri" w:cs="Calibri"/>
                <w:color w:val="FF0000"/>
                <w:lang w:eastAsia="en-GB" w:bidi="en-GB"/>
              </w:rPr>
              <w:t xml:space="preserve">aree a pascolo </w:t>
            </w:r>
            <w:r w:rsidR="007B2F7D">
              <w:rPr>
                <w:rFonts w:ascii="Calibri" w:hAnsi="Calibri" w:cs="Calibri"/>
                <w:color w:val="FF0000"/>
                <w:lang w:eastAsia="en-GB" w:bidi="en-GB"/>
              </w:rPr>
              <w:t>(</w:t>
            </w:r>
            <w:r w:rsidR="007B2F7D" w:rsidRPr="007B2F7D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>serve davvero</w:t>
            </w:r>
            <w:r w:rsidR="00526BF4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 xml:space="preserve">, e </w:t>
            </w:r>
            <w:r w:rsidR="00AF276B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>perché</w:t>
            </w:r>
            <w:r w:rsidR="007B2F7D" w:rsidRPr="007B2F7D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>?)</w:t>
            </w:r>
          </w:p>
          <w:p w14:paraId="0AB81FA8" w14:textId="77777777" w:rsidR="007B2F7D" w:rsidRDefault="007B2F7D" w:rsidP="007B2F7D">
            <w:pPr>
              <w:pStyle w:val="ListParagraph"/>
              <w:rPr>
                <w:rFonts w:ascii="Calibri" w:hAnsi="Calibri" w:cs="Calibri"/>
                <w:color w:val="FF0000"/>
              </w:rPr>
            </w:pPr>
          </w:p>
          <w:p w14:paraId="0A9DFCB5" w14:textId="5F8E8540" w:rsidR="007B2F7D" w:rsidRPr="007B2F7D" w:rsidRDefault="007B2F7D" w:rsidP="007B2F7D">
            <w:pPr>
              <w:pStyle w:val="Textbody"/>
              <w:spacing w:after="0"/>
              <w:rPr>
                <w:rFonts w:ascii="Calibri" w:hAnsi="Calibri" w:cs="Calibri"/>
                <w:color w:val="FF0000"/>
              </w:rPr>
            </w:pPr>
            <w:r w:rsidRPr="007B2F7D">
              <w:rPr>
                <w:rFonts w:ascii="Calibri" w:hAnsi="Calibri" w:cs="Calibri"/>
                <w:color w:val="FF0000"/>
              </w:rPr>
              <w:t xml:space="preserve">Alcuni dati del Censimento Generale dell’Agricoltura possono essere elaborati sulla base di indicatori selezionabili dalla tavola degli </w:t>
            </w:r>
            <w:r w:rsidRPr="007B2F7D">
              <w:rPr>
                <w:rFonts w:ascii="Calibri" w:hAnsi="Calibri" w:cs="Calibri"/>
                <w:color w:val="FF0000"/>
              </w:rPr>
              <w:lastRenderedPageBreak/>
              <w:t>Indicatori agro-ambientali (</w:t>
            </w:r>
            <w:proofErr w:type="spellStart"/>
            <w:r w:rsidRPr="007B2F7D">
              <w:rPr>
                <w:rFonts w:ascii="Calibri" w:hAnsi="Calibri" w:cs="Calibri"/>
                <w:color w:val="FF0000"/>
              </w:rPr>
              <w:t>AEIs</w:t>
            </w:r>
            <w:proofErr w:type="spellEnd"/>
            <w:r w:rsidRPr="007B2F7D">
              <w:rPr>
                <w:rFonts w:ascii="Calibri" w:hAnsi="Calibri" w:cs="Calibri"/>
                <w:color w:val="FF0000"/>
              </w:rPr>
              <w:t>) pubblicata da Eurostat:</w:t>
            </w:r>
          </w:p>
          <w:p w14:paraId="799ACD66" w14:textId="42C6CA80" w:rsidR="007B2F7D" w:rsidRPr="007B2F7D" w:rsidRDefault="007B2F7D" w:rsidP="007B2F7D">
            <w:pPr>
              <w:pStyle w:val="Textbody"/>
              <w:spacing w:after="0"/>
              <w:rPr>
                <w:rFonts w:ascii="Calibri" w:hAnsi="Calibri" w:cs="Calibri"/>
                <w:color w:val="FF0000"/>
              </w:rPr>
            </w:pPr>
          </w:p>
          <w:p w14:paraId="5F53617F" w14:textId="115E2C83" w:rsidR="007B2F7D" w:rsidRPr="007B2F7D" w:rsidRDefault="007B2F7D">
            <w:pPr>
              <w:pStyle w:val="Textbody"/>
              <w:numPr>
                <w:ilvl w:val="0"/>
                <w:numId w:val="15"/>
              </w:numPr>
              <w:spacing w:after="0"/>
              <w:rPr>
                <w:rFonts w:ascii="Calibri" w:hAnsi="Calibri" w:cs="Calibri"/>
                <w:color w:val="FF0000"/>
              </w:rPr>
            </w:pPr>
            <w:r w:rsidRPr="007B2F7D">
              <w:rPr>
                <w:rFonts w:ascii="Calibri" w:hAnsi="Calibri" w:cs="Calibri"/>
                <w:color w:val="FF0000"/>
              </w:rPr>
              <w:t>Densità del Bestiame (UBA/ha di SAU): valori in unità di bestiame per ettaro di Superficie Agricola Utilizzata.</w:t>
            </w:r>
          </w:p>
          <w:p w14:paraId="64DE5064" w14:textId="3FBEEC03" w:rsidR="007B2F7D" w:rsidRPr="007B2F7D" w:rsidRDefault="007B2F7D" w:rsidP="007B2F7D">
            <w:pPr>
              <w:pStyle w:val="Textbody"/>
              <w:spacing w:after="0"/>
              <w:rPr>
                <w:rFonts w:ascii="Calibri" w:hAnsi="Calibri" w:cs="Calibri"/>
                <w:color w:val="FF0000"/>
              </w:rPr>
            </w:pPr>
          </w:p>
          <w:p w14:paraId="1A710735" w14:textId="1DEAB8A5" w:rsidR="007B2F7D" w:rsidRPr="007B2F7D" w:rsidRDefault="007B2F7D">
            <w:pPr>
              <w:pStyle w:val="Textbody"/>
              <w:numPr>
                <w:ilvl w:val="0"/>
                <w:numId w:val="14"/>
              </w:numPr>
              <w:spacing w:after="0"/>
              <w:rPr>
                <w:rFonts w:ascii="Calibri" w:hAnsi="Calibri" w:cs="Calibri"/>
                <w:color w:val="FF0000"/>
              </w:rPr>
            </w:pPr>
            <w:r w:rsidRPr="007B2F7D">
              <w:rPr>
                <w:rFonts w:ascii="Calibri" w:hAnsi="Calibri" w:cs="Calibri"/>
                <w:color w:val="FF0000"/>
              </w:rPr>
              <w:t>Quota dei principali tipi di bestiame (bovini, bufalini, equidi, ovini, caprini, suini).</w:t>
            </w:r>
          </w:p>
          <w:p w14:paraId="676563A6" w14:textId="1CC69DBC" w:rsidR="007B2F7D" w:rsidRPr="005A00CF" w:rsidRDefault="007B2F7D" w:rsidP="007B2F7D">
            <w:pPr>
              <w:pStyle w:val="Textbody"/>
              <w:spacing w:after="0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7ACB531" w14:textId="77777777" w:rsidR="001A0583" w:rsidRPr="005A00CF" w:rsidRDefault="001A0583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</w:p>
        </w:tc>
      </w:tr>
      <w:tr w:rsidR="001A0583" w14:paraId="23F920AF" w14:textId="77777777">
        <w:trPr>
          <w:trHeight w:val="324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94A06" w14:textId="77777777" w:rsidR="001A0583" w:rsidRPr="005A00CF" w:rsidRDefault="001A0583">
            <w:pPr>
              <w:pStyle w:val="Textbod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6898459" w14:textId="77777777" w:rsidR="001A0583" w:rsidRPr="005A00CF" w:rsidRDefault="001A0583">
            <w:pPr>
              <w:pStyle w:val="Textbod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4A71EB4" w14:textId="77777777" w:rsidR="001A0583" w:rsidRPr="005A00CF" w:rsidRDefault="001A0583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A51A719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color w:val="auto"/>
              </w:rPr>
              <w:t>[IDROGRAFIA E QUALITÀ DELLE ACQUE (Id=150)]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73DEB6B" w14:textId="399940DE" w:rsidR="007C04CC" w:rsidRDefault="00000000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 w:rsidRPr="00931E3C">
              <w:rPr>
                <w:rFonts w:ascii="Calibri" w:hAnsi="Calibri" w:cs="Calibri"/>
                <w:color w:val="auto"/>
                <w:lang w:eastAsia="en-GB" w:bidi="en-GB"/>
              </w:rPr>
              <w:t>Relazione da Agricoltura verso Idrografia</w:t>
            </w:r>
            <w:r w:rsidR="00931E3C" w:rsidRPr="00931E3C">
              <w:rPr>
                <w:rFonts w:ascii="Calibri" w:hAnsi="Calibri" w:cs="Calibri"/>
                <w:color w:val="auto"/>
                <w:lang w:eastAsia="en-GB" w:bidi="en-GB"/>
              </w:rPr>
              <w:t>. Natura della relazione:</w:t>
            </w:r>
            <w:r w:rsidR="00060C19">
              <w:rPr>
                <w:rFonts w:ascii="Calibri" w:hAnsi="Calibri" w:cs="Calibri"/>
                <w:color w:val="FF0000"/>
                <w:lang w:eastAsia="en-GB" w:bidi="en-GB"/>
              </w:rPr>
              <w:br/>
            </w:r>
            <w:r w:rsidR="00060C19">
              <w:rPr>
                <w:rFonts w:ascii="Calibri" w:hAnsi="Calibri" w:cs="Calibri"/>
                <w:color w:val="FF0000"/>
                <w:lang w:eastAsia="en-GB" w:bidi="en-GB"/>
              </w:rPr>
              <w:br/>
            </w:r>
            <w:r w:rsidR="002B0B96" w:rsidRPr="002B0B96">
              <w:rPr>
                <w:rFonts w:ascii="Calibri" w:hAnsi="Calibri" w:cs="Calibri"/>
                <w:b/>
                <w:bCs/>
                <w:color w:val="FF0000"/>
                <w:lang w:eastAsia="en-GB" w:bidi="en-GB"/>
              </w:rPr>
              <w:t>A</w:t>
            </w:r>
            <w:r w:rsidR="00060C19" w:rsidRPr="002B0B96">
              <w:rPr>
                <w:rFonts w:ascii="Calibri" w:hAnsi="Calibri" w:cs="Calibri"/>
                <w:b/>
                <w:bCs/>
                <w:color w:val="FF0000"/>
                <w:lang w:eastAsia="en-GB" w:bidi="en-GB"/>
              </w:rPr>
              <w:t>)</w:t>
            </w:r>
            <w:r w:rsidR="00060C19"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  <w:r w:rsidRPr="00060C19">
              <w:rPr>
                <w:rFonts w:ascii="Calibri" w:hAnsi="Calibri" w:cs="Calibri"/>
                <w:color w:val="FF0000"/>
                <w:lang w:eastAsia="en-GB" w:bidi="en-GB"/>
              </w:rPr>
              <w:t>Inquinamento Chimico</w:t>
            </w:r>
            <w:r w:rsidR="00331ADD">
              <w:rPr>
                <w:rFonts w:ascii="Calibri" w:hAnsi="Calibri" w:cs="Calibri"/>
                <w:color w:val="FF0000"/>
                <w:lang w:eastAsia="en-GB" w:bidi="en-GB"/>
              </w:rPr>
              <w:t xml:space="preserve">: </w:t>
            </w:r>
            <w:r w:rsidR="00D84B0C">
              <w:rPr>
                <w:rFonts w:ascii="Calibri" w:hAnsi="Calibri" w:cs="Calibri"/>
                <w:color w:val="FF0000"/>
                <w:lang w:eastAsia="en-GB" w:bidi="en-GB"/>
              </w:rPr>
              <w:t>riguarda l’i</w:t>
            </w:r>
            <w:r w:rsidR="002463EB" w:rsidRPr="00060C19">
              <w:rPr>
                <w:rFonts w:ascii="Calibri" w:hAnsi="Calibri" w:cs="Calibri"/>
                <w:color w:val="FF0000"/>
                <w:lang w:eastAsia="en-GB" w:bidi="en-GB"/>
              </w:rPr>
              <w:t>nquinamento diffuso da deflusso</w:t>
            </w:r>
            <w:r w:rsidR="00331ADD">
              <w:rPr>
                <w:rFonts w:ascii="Calibri" w:hAnsi="Calibri" w:cs="Calibri"/>
                <w:color w:val="FF0000"/>
                <w:lang w:eastAsia="en-GB" w:bidi="en-GB"/>
              </w:rPr>
              <w:t>, cioè di c</w:t>
            </w:r>
            <w:r w:rsidR="002463EB" w:rsidRPr="00060C19">
              <w:rPr>
                <w:rFonts w:ascii="Calibri" w:hAnsi="Calibri" w:cs="Calibri"/>
                <w:color w:val="FF0000"/>
                <w:lang w:eastAsia="en-GB" w:bidi="en-GB"/>
              </w:rPr>
              <w:t>arichi di azoto e di fosforo da pesticidi e fitofarmaci</w:t>
            </w:r>
            <w:r w:rsidR="008665CF">
              <w:rPr>
                <w:rFonts w:ascii="Calibri" w:hAnsi="Calibri" w:cs="Calibri"/>
                <w:color w:val="FF0000"/>
                <w:lang w:eastAsia="en-GB" w:bidi="en-GB"/>
              </w:rPr>
              <w:t xml:space="preserve"> che </w:t>
            </w:r>
            <w:r w:rsidR="00D84B0C">
              <w:rPr>
                <w:rFonts w:ascii="Calibri" w:hAnsi="Calibri" w:cs="Calibri"/>
                <w:color w:val="FF0000"/>
                <w:lang w:eastAsia="en-GB" w:bidi="en-GB"/>
              </w:rPr>
              <w:t>determina</w:t>
            </w:r>
            <w:r w:rsidR="008665CF">
              <w:rPr>
                <w:rFonts w:ascii="Calibri" w:hAnsi="Calibri" w:cs="Calibri"/>
                <w:color w:val="FF0000"/>
                <w:lang w:eastAsia="en-GB" w:bidi="en-GB"/>
              </w:rPr>
              <w:t>no</w:t>
            </w:r>
            <w:r w:rsidR="00D84B0C">
              <w:rPr>
                <w:rFonts w:ascii="Calibri" w:hAnsi="Calibri" w:cs="Calibri"/>
                <w:color w:val="FF0000"/>
                <w:lang w:eastAsia="en-GB" w:bidi="en-GB"/>
              </w:rPr>
              <w:t xml:space="preserve"> l’e</w:t>
            </w:r>
            <w:r w:rsidR="002463EB" w:rsidRPr="00060C19">
              <w:rPr>
                <w:rFonts w:ascii="Calibri" w:hAnsi="Calibri" w:cs="Calibri"/>
                <w:color w:val="FF0000"/>
                <w:lang w:eastAsia="en-GB" w:bidi="en-GB"/>
              </w:rPr>
              <w:t xml:space="preserve">utrofizzazione delle acque interne e della fascia marino-costiera. </w:t>
            </w:r>
            <w:r w:rsidR="009551BD">
              <w:rPr>
                <w:rFonts w:ascii="Calibri" w:hAnsi="Calibri" w:cs="Calibri"/>
                <w:color w:val="FF0000"/>
                <w:lang w:eastAsia="en-GB" w:bidi="en-GB"/>
              </w:rPr>
              <w:t>Ai fini del</w:t>
            </w:r>
            <w:r w:rsidR="007C04CC">
              <w:rPr>
                <w:rFonts w:ascii="Calibri" w:hAnsi="Calibri" w:cs="Calibri"/>
                <w:color w:val="FF0000"/>
                <w:lang w:eastAsia="en-GB" w:bidi="en-GB"/>
              </w:rPr>
              <w:t xml:space="preserve">l’analisi </w:t>
            </w:r>
            <w:r w:rsidR="009551BD">
              <w:rPr>
                <w:rFonts w:ascii="Calibri" w:hAnsi="Calibri" w:cs="Calibri"/>
                <w:color w:val="FF0000"/>
                <w:lang w:eastAsia="en-GB" w:bidi="en-GB"/>
              </w:rPr>
              <w:t>sono considerati utili</w:t>
            </w:r>
            <w:r w:rsidR="007C04CC">
              <w:rPr>
                <w:rFonts w:ascii="Calibri" w:hAnsi="Calibri" w:cs="Calibri"/>
                <w:color w:val="FF0000"/>
                <w:lang w:eastAsia="en-GB" w:bidi="en-GB"/>
              </w:rPr>
              <w:t xml:space="preserve"> dati su:</w:t>
            </w:r>
          </w:p>
          <w:p w14:paraId="6DD240DF" w14:textId="77777777" w:rsidR="007C04CC" w:rsidRDefault="007C04CC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</w:p>
          <w:p w14:paraId="42764BE6" w14:textId="6749966E" w:rsidR="002463EB" w:rsidRPr="00331ADD" w:rsidRDefault="007C04CC">
            <w:pPr>
              <w:pStyle w:val="Textbody"/>
              <w:numPr>
                <w:ilvl w:val="0"/>
                <w:numId w:val="14"/>
              </w:numPr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>
              <w:rPr>
                <w:rFonts w:ascii="Calibri" w:hAnsi="Calibri" w:cs="Calibri"/>
                <w:color w:val="FF0000"/>
                <w:lang w:eastAsia="en-GB" w:bidi="en-GB"/>
              </w:rPr>
              <w:t>Quantitativi di Azoto e Fosforo distribuiti in ambito agricolo (</w:t>
            </w:r>
            <w:proofErr w:type="spellStart"/>
            <w:r w:rsidRPr="007C04CC">
              <w:rPr>
                <w:rFonts w:ascii="Calibri" w:hAnsi="Calibri" w:cs="Calibri"/>
                <w:i/>
                <w:iCs/>
                <w:color w:val="FF0000"/>
                <w:lang w:eastAsia="en-GB" w:bidi="en-GB"/>
              </w:rPr>
              <w:t>vd</w:t>
            </w:r>
            <w:proofErr w:type="spellEnd"/>
            <w:r w:rsidRPr="007C04CC">
              <w:rPr>
                <w:rFonts w:ascii="Calibri" w:hAnsi="Calibri" w:cs="Calibri"/>
                <w:i/>
                <w:iCs/>
                <w:color w:val="FF0000"/>
                <w:lang w:eastAsia="en-GB" w:bidi="en-GB"/>
              </w:rPr>
              <w:t>. Agricoltura</w:t>
            </w:r>
            <w:r>
              <w:rPr>
                <w:rFonts w:ascii="Calibri" w:hAnsi="Calibri" w:cs="Calibri"/>
                <w:color w:val="FF0000"/>
                <w:lang w:eastAsia="en-GB" w:bidi="en-GB"/>
              </w:rPr>
              <w:t>).</w:t>
            </w:r>
            <w:r w:rsidR="00023FF3"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  <w:r w:rsidR="00023FF3">
              <w:rPr>
                <w:rFonts w:ascii="Calibri" w:hAnsi="Calibri" w:cs="Calibri"/>
                <w:color w:val="4F81BD" w:themeColor="accent1"/>
                <w:lang w:eastAsia="en-GB" w:bidi="en-GB"/>
              </w:rPr>
              <w:lastRenderedPageBreak/>
              <w:t>Presenza di aziende che trattano gli agrumi con conservanti prima dello smercio (vasche di lavaggio che ve</w:t>
            </w:r>
            <w:r w:rsidR="00180C29">
              <w:rPr>
                <w:rFonts w:ascii="Calibri" w:hAnsi="Calibri" w:cs="Calibri"/>
                <w:color w:val="4F81BD" w:themeColor="accent1"/>
                <w:lang w:eastAsia="en-GB" w:bidi="en-GB"/>
              </w:rPr>
              <w:t>rrebbero</w:t>
            </w:r>
            <w:r w:rsidR="00023FF3">
              <w:rPr>
                <w:rFonts w:ascii="Calibri" w:hAnsi="Calibri" w:cs="Calibri"/>
                <w:color w:val="4F81BD" w:themeColor="accent1"/>
                <w:lang w:eastAsia="en-GB" w:bidi="en-GB"/>
              </w:rPr>
              <w:t xml:space="preserve"> sversate in ambiente senza essere trattate).</w:t>
            </w:r>
          </w:p>
          <w:p w14:paraId="67D66A95" w14:textId="77777777" w:rsidR="002463EB" w:rsidRPr="00060C19" w:rsidRDefault="002463EB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</w:p>
          <w:p w14:paraId="1A4DE2BE" w14:textId="319BC92A" w:rsidR="002463EB" w:rsidRDefault="002D46BD">
            <w:pPr>
              <w:pStyle w:val="Textbody"/>
              <w:numPr>
                <w:ilvl w:val="0"/>
                <w:numId w:val="14"/>
              </w:numPr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>
              <w:rPr>
                <w:rFonts w:ascii="Calibri" w:hAnsi="Calibri" w:cs="Calibri"/>
                <w:color w:val="FF0000"/>
                <w:lang w:eastAsia="en-GB" w:bidi="en-GB"/>
              </w:rPr>
              <w:t xml:space="preserve">Analisi sullo stato chimico delle acque interne e della fascia marino-costiera. </w:t>
            </w:r>
            <w:r w:rsidR="00812C88">
              <w:rPr>
                <w:rFonts w:ascii="Calibri" w:hAnsi="Calibri" w:cs="Calibri"/>
                <w:color w:val="FF0000"/>
                <w:lang w:eastAsia="en-GB" w:bidi="en-GB"/>
              </w:rPr>
              <w:t xml:space="preserve">Per ora non sono presenti dati. </w:t>
            </w:r>
            <w:r>
              <w:rPr>
                <w:rFonts w:ascii="Calibri" w:hAnsi="Calibri" w:cs="Calibri"/>
                <w:color w:val="FF0000"/>
                <w:lang w:eastAsia="en-GB" w:bidi="en-GB"/>
              </w:rPr>
              <w:t>Quali banche dati</w:t>
            </w:r>
            <w:r w:rsidR="00812C88">
              <w:rPr>
                <w:rFonts w:ascii="Calibri" w:hAnsi="Calibri" w:cs="Calibri"/>
                <w:color w:val="FF0000"/>
                <w:lang w:eastAsia="en-GB" w:bidi="en-GB"/>
              </w:rPr>
              <w:t xml:space="preserve"> esplorare</w:t>
            </w:r>
            <w:r>
              <w:rPr>
                <w:rFonts w:ascii="Calibri" w:hAnsi="Calibri" w:cs="Calibri"/>
                <w:color w:val="FF0000"/>
                <w:lang w:eastAsia="en-GB" w:bidi="en-GB"/>
              </w:rPr>
              <w:t xml:space="preserve"> (</w:t>
            </w:r>
            <w:proofErr w:type="spellStart"/>
            <w:r w:rsidRPr="002D46BD">
              <w:rPr>
                <w:rFonts w:ascii="Calibri" w:hAnsi="Calibri" w:cs="Calibri"/>
                <w:i/>
                <w:iCs/>
                <w:color w:val="FF0000"/>
                <w:lang w:eastAsia="en-GB" w:bidi="en-GB"/>
              </w:rPr>
              <w:t>waterbase</w:t>
            </w:r>
            <w:proofErr w:type="spellEnd"/>
            <w:r>
              <w:rPr>
                <w:rFonts w:ascii="Calibri" w:hAnsi="Calibri" w:cs="Calibri"/>
                <w:color w:val="FF0000"/>
                <w:lang w:eastAsia="en-GB" w:bidi="en-GB"/>
              </w:rPr>
              <w:t>)?</w:t>
            </w:r>
          </w:p>
          <w:p w14:paraId="0AE17944" w14:textId="77777777" w:rsidR="002D46BD" w:rsidRPr="00060C19" w:rsidRDefault="002D46BD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</w:p>
          <w:p w14:paraId="518B19BE" w14:textId="77777777" w:rsidR="009551BD" w:rsidRDefault="002B0B96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 w:rsidRPr="002B0B96">
              <w:rPr>
                <w:rFonts w:ascii="Calibri" w:hAnsi="Calibri" w:cs="Calibri"/>
                <w:b/>
                <w:bCs/>
                <w:color w:val="FF0000"/>
                <w:lang w:eastAsia="en-GB" w:bidi="en-GB"/>
              </w:rPr>
              <w:t>B</w:t>
            </w:r>
            <w:r w:rsidR="00060C19" w:rsidRPr="002B0B96">
              <w:rPr>
                <w:rFonts w:ascii="Calibri" w:hAnsi="Calibri" w:cs="Calibri"/>
                <w:b/>
                <w:bCs/>
                <w:color w:val="FF0000"/>
                <w:lang w:eastAsia="en-GB" w:bidi="en-GB"/>
              </w:rPr>
              <w:t>)</w:t>
            </w:r>
            <w:r w:rsidR="00060C19"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  <w:r w:rsidR="00060C19" w:rsidRPr="00F46E8C">
              <w:rPr>
                <w:rFonts w:ascii="Calibri" w:hAnsi="Calibri" w:cs="Calibri"/>
                <w:color w:val="auto"/>
                <w:lang w:eastAsia="en-GB" w:bidi="en-GB"/>
              </w:rPr>
              <w:t>Sfruttamento Idrico</w:t>
            </w:r>
            <w:r w:rsidR="009551BD">
              <w:rPr>
                <w:rFonts w:ascii="Calibri" w:hAnsi="Calibri" w:cs="Calibri"/>
                <w:color w:val="auto"/>
                <w:lang w:eastAsia="en-GB" w:bidi="en-GB"/>
              </w:rPr>
              <w:t xml:space="preserve">: </w:t>
            </w:r>
            <w:r w:rsidR="00F46E8C">
              <w:rPr>
                <w:rFonts w:ascii="Calibri" w:hAnsi="Calibri" w:cs="Calibri"/>
                <w:color w:val="FF0000"/>
                <w:lang w:eastAsia="en-GB" w:bidi="en-GB"/>
              </w:rPr>
              <w:t xml:space="preserve">riguarda il sovrasfruttamento della falda. </w:t>
            </w:r>
            <w:r w:rsidR="009551BD">
              <w:rPr>
                <w:rFonts w:ascii="Calibri" w:hAnsi="Calibri" w:cs="Calibri"/>
                <w:color w:val="FF0000"/>
                <w:lang w:eastAsia="en-GB" w:bidi="en-GB"/>
              </w:rPr>
              <w:t>Ai fini dell’analisi sono considerati utili dati su:</w:t>
            </w:r>
          </w:p>
          <w:p w14:paraId="7C9A9D57" w14:textId="77777777" w:rsidR="009551BD" w:rsidRDefault="009551BD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</w:p>
          <w:p w14:paraId="57599073" w14:textId="56331A88" w:rsidR="00FA2430" w:rsidRDefault="009551BD">
            <w:pPr>
              <w:pStyle w:val="Textbody"/>
              <w:numPr>
                <w:ilvl w:val="0"/>
                <w:numId w:val="16"/>
              </w:numPr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>
              <w:rPr>
                <w:rFonts w:ascii="Calibri" w:hAnsi="Calibri" w:cs="Calibri"/>
                <w:color w:val="auto"/>
                <w:lang w:eastAsia="en-GB" w:bidi="en-GB"/>
              </w:rPr>
              <w:t>V</w:t>
            </w:r>
            <w:r w:rsidR="00331ADD" w:rsidRPr="00331ADD">
              <w:rPr>
                <w:rFonts w:ascii="Calibri" w:hAnsi="Calibri" w:cs="Calibri"/>
                <w:color w:val="auto"/>
                <w:lang w:eastAsia="en-GB" w:bidi="en-GB"/>
              </w:rPr>
              <w:t>olumi Irrigui</w:t>
            </w:r>
            <w:r w:rsidR="00331ADD">
              <w:rPr>
                <w:rFonts w:ascii="Calibri" w:hAnsi="Calibri" w:cs="Calibri"/>
                <w:color w:val="auto"/>
                <w:lang w:eastAsia="en-GB" w:bidi="en-GB"/>
              </w:rPr>
              <w:t>,</w:t>
            </w:r>
            <w:r w:rsidR="00331ADD" w:rsidRPr="00331ADD">
              <w:rPr>
                <w:rFonts w:ascii="Calibri" w:hAnsi="Calibri" w:cs="Calibri"/>
                <w:color w:val="auto"/>
                <w:lang w:eastAsia="en-GB" w:bidi="en-GB"/>
              </w:rPr>
              <w:t xml:space="preserve"> per il 2010</w:t>
            </w:r>
            <w:r w:rsidR="00331ADD">
              <w:rPr>
                <w:rFonts w:ascii="Calibri" w:hAnsi="Calibri" w:cs="Calibri"/>
                <w:color w:val="auto"/>
                <w:lang w:eastAsia="en-GB" w:bidi="en-GB"/>
              </w:rPr>
              <w:t>,</w:t>
            </w:r>
            <w:r w:rsidR="00331ADD" w:rsidRPr="00331ADD">
              <w:rPr>
                <w:rFonts w:ascii="Calibri" w:hAnsi="Calibri" w:cs="Calibri"/>
                <w:color w:val="auto"/>
                <w:lang w:eastAsia="en-GB" w:bidi="en-GB"/>
              </w:rPr>
              <w:t xml:space="preserve"> con ettari irrigati </w:t>
            </w:r>
            <w:r w:rsidR="00FA2430">
              <w:rPr>
                <w:rFonts w:ascii="Calibri" w:hAnsi="Calibri" w:cs="Calibri"/>
                <w:color w:val="auto"/>
                <w:lang w:eastAsia="en-GB" w:bidi="en-GB"/>
              </w:rPr>
              <w:t>e</w:t>
            </w:r>
            <w:r w:rsidR="00331ADD" w:rsidRPr="00331ADD">
              <w:rPr>
                <w:rFonts w:ascii="Calibri" w:hAnsi="Calibri" w:cs="Calibri"/>
                <w:color w:val="auto"/>
                <w:lang w:eastAsia="en-GB" w:bidi="en-GB"/>
              </w:rPr>
              <w:t xml:space="preserve"> metri cubi d’acqua utilizzati per fonte di approvvigionamento</w:t>
            </w:r>
            <w:r w:rsidR="00FA2430">
              <w:rPr>
                <w:rFonts w:ascii="Calibri" w:hAnsi="Calibri" w:cs="Calibri"/>
                <w:color w:val="auto"/>
                <w:lang w:eastAsia="en-GB" w:bidi="en-GB"/>
              </w:rPr>
              <w:t xml:space="preserve"> (</w:t>
            </w:r>
            <w:proofErr w:type="spellStart"/>
            <w:r w:rsidR="00FA2430" w:rsidRPr="00943C30">
              <w:rPr>
                <w:rFonts w:ascii="Calibri" w:hAnsi="Calibri" w:cs="Calibri"/>
                <w:i/>
                <w:iCs/>
                <w:color w:val="auto"/>
                <w:lang w:eastAsia="en-GB" w:bidi="en-GB"/>
              </w:rPr>
              <w:t>vd</w:t>
            </w:r>
            <w:proofErr w:type="spellEnd"/>
            <w:r w:rsidR="00FA2430" w:rsidRPr="00943C30">
              <w:rPr>
                <w:rFonts w:ascii="Calibri" w:hAnsi="Calibri" w:cs="Calibri"/>
                <w:i/>
                <w:iCs/>
                <w:color w:val="auto"/>
                <w:lang w:eastAsia="en-GB" w:bidi="en-GB"/>
              </w:rPr>
              <w:t>. Agricoltura</w:t>
            </w:r>
            <w:r w:rsidR="00FA2430">
              <w:rPr>
                <w:rFonts w:ascii="Calibri" w:hAnsi="Calibri" w:cs="Calibri"/>
                <w:color w:val="auto"/>
                <w:lang w:eastAsia="en-GB" w:bidi="en-GB"/>
              </w:rPr>
              <w:t>).</w:t>
            </w:r>
          </w:p>
          <w:p w14:paraId="0F931E6E" w14:textId="77777777" w:rsidR="00FA2430" w:rsidRDefault="00FA2430" w:rsidP="00FA2430">
            <w:pPr>
              <w:pStyle w:val="Textbody"/>
              <w:spacing w:after="0"/>
              <w:ind w:left="72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6D76BDFF" w14:textId="7D56E614" w:rsidR="00413B8C" w:rsidRDefault="00943C30">
            <w:pPr>
              <w:pStyle w:val="Textbody"/>
              <w:numPr>
                <w:ilvl w:val="0"/>
                <w:numId w:val="16"/>
              </w:numPr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>
              <w:rPr>
                <w:rFonts w:ascii="Calibri" w:hAnsi="Calibri" w:cs="Calibri"/>
                <w:color w:val="FF0000"/>
                <w:lang w:eastAsia="en-GB" w:bidi="en-GB"/>
              </w:rPr>
              <w:t xml:space="preserve">Caratteristiche </w:t>
            </w:r>
            <w:r w:rsidR="00A32E5B">
              <w:rPr>
                <w:rFonts w:ascii="Calibri" w:hAnsi="Calibri" w:cs="Calibri"/>
                <w:color w:val="FF0000"/>
                <w:lang w:eastAsia="en-GB" w:bidi="en-GB"/>
              </w:rPr>
              <w:t>degli Acquiferi</w:t>
            </w:r>
            <w:r w:rsidR="00413B8C">
              <w:rPr>
                <w:rFonts w:ascii="Calibri" w:hAnsi="Calibri" w:cs="Calibri"/>
                <w:color w:val="FF0000"/>
                <w:lang w:eastAsia="en-GB" w:bidi="en-GB"/>
              </w:rPr>
              <w:t>. Questi dati</w:t>
            </w:r>
            <w:r>
              <w:rPr>
                <w:rFonts w:ascii="Calibri" w:hAnsi="Calibri" w:cs="Calibri"/>
                <w:color w:val="FF0000"/>
                <w:lang w:eastAsia="en-GB" w:bidi="en-GB"/>
              </w:rPr>
              <w:t xml:space="preserve"> sono raccolti da</w:t>
            </w:r>
            <w:r w:rsidR="00A32E5B">
              <w:rPr>
                <w:rFonts w:ascii="Calibri" w:hAnsi="Calibri" w:cs="Calibri"/>
                <w:color w:val="FF0000"/>
                <w:lang w:eastAsia="en-GB" w:bidi="en-GB"/>
              </w:rPr>
              <w:t>lla</w:t>
            </w:r>
            <w:r>
              <w:rPr>
                <w:rFonts w:ascii="Calibri" w:hAnsi="Calibri" w:cs="Calibri"/>
                <w:color w:val="FF0000"/>
                <w:lang w:eastAsia="en-GB" w:bidi="en-GB"/>
              </w:rPr>
              <w:t xml:space="preserve"> EEA </w:t>
            </w:r>
            <w:r w:rsidR="00A32E5B">
              <w:rPr>
                <w:rFonts w:ascii="Calibri" w:hAnsi="Calibri" w:cs="Calibri"/>
                <w:color w:val="FF0000"/>
                <w:lang w:eastAsia="en-GB" w:bidi="en-GB"/>
              </w:rPr>
              <w:t>ed inseriti nella</w:t>
            </w:r>
            <w:r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  <w:r w:rsidR="00A32E5B">
              <w:rPr>
                <w:rFonts w:ascii="Calibri" w:hAnsi="Calibri" w:cs="Calibri"/>
                <w:color w:val="FF0000"/>
                <w:lang w:eastAsia="en-GB" w:bidi="en-GB"/>
              </w:rPr>
              <w:t xml:space="preserve">categoria </w:t>
            </w:r>
            <w:hyperlink r:id="rId20" w:history="1">
              <w:r w:rsidRPr="0002678F">
                <w:rPr>
                  <w:rStyle w:val="Hyperlink"/>
                  <w:rFonts w:ascii="Calibri" w:hAnsi="Calibri" w:cs="Calibri"/>
                  <w:lang w:eastAsia="en-GB" w:bidi="en-GB"/>
                </w:rPr>
                <w:t>WISE 3 (</w:t>
              </w:r>
              <w:proofErr w:type="spellStart"/>
              <w:r w:rsidRPr="0002678F">
                <w:rPr>
                  <w:rStyle w:val="Hyperlink"/>
                  <w:rFonts w:ascii="Calibri" w:hAnsi="Calibri" w:cs="Calibri"/>
                  <w:lang w:eastAsia="en-GB" w:bidi="en-GB"/>
                </w:rPr>
                <w:t>Waterbase</w:t>
              </w:r>
              <w:proofErr w:type="spellEnd"/>
              <w:r w:rsidRPr="0002678F">
                <w:rPr>
                  <w:rStyle w:val="Hyperlink"/>
                  <w:rFonts w:ascii="Calibri" w:hAnsi="Calibri" w:cs="Calibri"/>
                  <w:lang w:eastAsia="en-GB" w:bidi="en-GB"/>
                </w:rPr>
                <w:t xml:space="preserve"> </w:t>
              </w:r>
              <w:proofErr w:type="spellStart"/>
              <w:r w:rsidRPr="0002678F">
                <w:rPr>
                  <w:rStyle w:val="Hyperlink"/>
                  <w:rFonts w:ascii="Calibri" w:hAnsi="Calibri" w:cs="Calibri"/>
                  <w:lang w:eastAsia="en-GB" w:bidi="en-GB"/>
                </w:rPr>
                <w:t>Quantity</w:t>
              </w:r>
              <w:proofErr w:type="spellEnd"/>
              <w:r w:rsidRPr="0002678F">
                <w:rPr>
                  <w:rStyle w:val="Hyperlink"/>
                  <w:rFonts w:ascii="Calibri" w:hAnsi="Calibri" w:cs="Calibri"/>
                  <w:lang w:eastAsia="en-GB" w:bidi="en-GB"/>
                </w:rPr>
                <w:t>)</w:t>
              </w:r>
            </w:hyperlink>
            <w:r>
              <w:rPr>
                <w:rFonts w:ascii="Calibri" w:hAnsi="Calibri" w:cs="Calibri"/>
                <w:color w:val="FF0000"/>
                <w:lang w:eastAsia="en-GB" w:bidi="en-GB"/>
              </w:rPr>
              <w:t>.</w:t>
            </w:r>
            <w:r w:rsidR="00A32E5B">
              <w:rPr>
                <w:rFonts w:ascii="Calibri" w:hAnsi="Calibri" w:cs="Calibri"/>
                <w:color w:val="FF0000"/>
                <w:lang w:eastAsia="en-GB" w:bidi="en-GB"/>
              </w:rPr>
              <w:t xml:space="preserve"> In questa </w:t>
            </w:r>
            <w:r w:rsidR="00413B8C">
              <w:rPr>
                <w:rFonts w:ascii="Calibri" w:hAnsi="Calibri" w:cs="Calibri"/>
                <w:color w:val="FF0000"/>
                <w:lang w:eastAsia="en-GB" w:bidi="en-GB"/>
              </w:rPr>
              <w:t>categoria</w:t>
            </w:r>
            <w:r w:rsidR="00A32E5B">
              <w:rPr>
                <w:rFonts w:ascii="Calibri" w:hAnsi="Calibri" w:cs="Calibri"/>
                <w:color w:val="FF0000"/>
                <w:lang w:eastAsia="en-GB" w:bidi="en-GB"/>
              </w:rPr>
              <w:t xml:space="preserve">, </w:t>
            </w:r>
            <w:r w:rsidR="00413B8C">
              <w:rPr>
                <w:rFonts w:ascii="Calibri" w:hAnsi="Calibri" w:cs="Calibri"/>
                <w:color w:val="FF0000"/>
                <w:lang w:eastAsia="en-GB" w:bidi="en-GB"/>
              </w:rPr>
              <w:t>dati</w:t>
            </w:r>
            <w:r w:rsidR="00A32E5B"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  <w:r w:rsidR="00413B8C">
              <w:rPr>
                <w:rFonts w:ascii="Calibri" w:hAnsi="Calibri" w:cs="Calibri"/>
                <w:color w:val="FF0000"/>
                <w:lang w:eastAsia="en-GB" w:bidi="en-GB"/>
              </w:rPr>
              <w:t>su capacità, utilizzo</w:t>
            </w:r>
            <w:r w:rsidR="005D0D50">
              <w:rPr>
                <w:rFonts w:ascii="Calibri" w:hAnsi="Calibri" w:cs="Calibri"/>
                <w:color w:val="FF0000"/>
                <w:lang w:eastAsia="en-GB" w:bidi="en-GB"/>
              </w:rPr>
              <w:t xml:space="preserve"> per settore</w:t>
            </w:r>
            <w:r w:rsidR="00413B8C">
              <w:rPr>
                <w:rFonts w:ascii="Calibri" w:hAnsi="Calibri" w:cs="Calibri"/>
                <w:color w:val="FF0000"/>
                <w:lang w:eastAsia="en-GB" w:bidi="en-GB"/>
              </w:rPr>
              <w:t xml:space="preserve">, emungimento degli acquiferi </w:t>
            </w:r>
            <w:r w:rsidR="00A32E5B">
              <w:rPr>
                <w:rFonts w:ascii="Calibri" w:hAnsi="Calibri" w:cs="Calibri"/>
                <w:color w:val="FF0000"/>
                <w:lang w:eastAsia="en-GB" w:bidi="en-GB"/>
              </w:rPr>
              <w:t>sono relativ</w:t>
            </w:r>
            <w:r w:rsidR="00413B8C">
              <w:rPr>
                <w:rFonts w:ascii="Calibri" w:hAnsi="Calibri" w:cs="Calibri"/>
                <w:color w:val="FF0000"/>
                <w:lang w:eastAsia="en-GB" w:bidi="en-GB"/>
              </w:rPr>
              <w:t>i</w:t>
            </w:r>
            <w:r w:rsidR="00A32E5B">
              <w:rPr>
                <w:rFonts w:ascii="Calibri" w:hAnsi="Calibri" w:cs="Calibri"/>
                <w:color w:val="FF0000"/>
                <w:lang w:eastAsia="en-GB" w:bidi="en-GB"/>
              </w:rPr>
              <w:t xml:space="preserve"> ai </w:t>
            </w:r>
            <w:r w:rsidR="00A32E5B" w:rsidRPr="00A32E5B">
              <w:rPr>
                <w:rFonts w:ascii="Calibri" w:hAnsi="Calibri" w:cs="Calibri"/>
                <w:color w:val="FF0000"/>
                <w:lang w:eastAsia="en-GB" w:bidi="en-GB"/>
              </w:rPr>
              <w:t xml:space="preserve">River Basin </w:t>
            </w:r>
            <w:proofErr w:type="spellStart"/>
            <w:r w:rsidR="00A32E5B" w:rsidRPr="00A32E5B">
              <w:rPr>
                <w:rFonts w:ascii="Calibri" w:hAnsi="Calibri" w:cs="Calibri"/>
                <w:color w:val="FF0000"/>
                <w:lang w:eastAsia="en-GB" w:bidi="en-GB"/>
              </w:rPr>
              <w:t>Districts</w:t>
            </w:r>
            <w:proofErr w:type="spellEnd"/>
            <w:r w:rsidR="00A32E5B" w:rsidRPr="00A32E5B"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  <w:proofErr w:type="spellStart"/>
            <w:r w:rsidR="00A32E5B" w:rsidRPr="00A32E5B">
              <w:rPr>
                <w:rFonts w:ascii="Calibri" w:hAnsi="Calibri" w:cs="Calibri"/>
                <w:color w:val="FF0000"/>
                <w:lang w:eastAsia="en-GB" w:bidi="en-GB"/>
              </w:rPr>
              <w:t>Subunits</w:t>
            </w:r>
            <w:proofErr w:type="spellEnd"/>
            <w:r w:rsidR="00A32E5B">
              <w:rPr>
                <w:rFonts w:ascii="Calibri" w:hAnsi="Calibri" w:cs="Calibri"/>
                <w:color w:val="FF0000"/>
                <w:lang w:eastAsia="en-GB" w:bidi="en-GB"/>
              </w:rPr>
              <w:t xml:space="preserve"> e ai </w:t>
            </w:r>
            <w:r w:rsidR="00A32E5B" w:rsidRPr="00A32E5B">
              <w:rPr>
                <w:rFonts w:ascii="Calibri" w:hAnsi="Calibri" w:cs="Calibri"/>
                <w:color w:val="FF0000"/>
                <w:lang w:eastAsia="en-GB" w:bidi="en-GB"/>
              </w:rPr>
              <w:t xml:space="preserve">River </w:t>
            </w:r>
            <w:r w:rsidR="005D0D50">
              <w:rPr>
                <w:rFonts w:ascii="Calibri" w:hAnsi="Calibri" w:cs="Calibri"/>
                <w:color w:val="FF0000"/>
                <w:lang w:eastAsia="en-GB" w:bidi="en-GB"/>
              </w:rPr>
              <w:t>B</w:t>
            </w:r>
            <w:r w:rsidR="00A32E5B" w:rsidRPr="00A32E5B">
              <w:rPr>
                <w:rFonts w:ascii="Calibri" w:hAnsi="Calibri" w:cs="Calibri"/>
                <w:color w:val="FF0000"/>
                <w:lang w:eastAsia="en-GB" w:bidi="en-GB"/>
              </w:rPr>
              <w:t xml:space="preserve">asin </w:t>
            </w:r>
            <w:proofErr w:type="spellStart"/>
            <w:r w:rsidR="005D0D50">
              <w:rPr>
                <w:rFonts w:ascii="Calibri" w:hAnsi="Calibri" w:cs="Calibri"/>
                <w:color w:val="FF0000"/>
                <w:lang w:eastAsia="en-GB" w:bidi="en-GB"/>
              </w:rPr>
              <w:t>D</w:t>
            </w:r>
            <w:r w:rsidR="00A32E5B" w:rsidRPr="00A32E5B">
              <w:rPr>
                <w:rFonts w:ascii="Calibri" w:hAnsi="Calibri" w:cs="Calibri"/>
                <w:color w:val="FF0000"/>
                <w:lang w:eastAsia="en-GB" w:bidi="en-GB"/>
              </w:rPr>
              <w:t>istricts</w:t>
            </w:r>
            <w:proofErr w:type="spellEnd"/>
            <w:r w:rsidR="00A32E5B" w:rsidRPr="00A32E5B">
              <w:rPr>
                <w:rFonts w:ascii="Calibri" w:hAnsi="Calibri" w:cs="Calibri"/>
                <w:color w:val="FF0000"/>
                <w:lang w:eastAsia="en-GB" w:bidi="en-GB"/>
              </w:rPr>
              <w:t xml:space="preserve"> (RBD)</w:t>
            </w:r>
            <w:r w:rsidR="005D0D50">
              <w:rPr>
                <w:rFonts w:ascii="Calibri" w:hAnsi="Calibri" w:cs="Calibri"/>
                <w:color w:val="FF0000"/>
                <w:lang w:eastAsia="en-GB" w:bidi="en-GB"/>
              </w:rPr>
              <w:t>: dati</w:t>
            </w:r>
            <w:r w:rsidR="00A32E5B"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  <w:r w:rsidR="009C4791">
              <w:rPr>
                <w:rFonts w:ascii="Calibri" w:hAnsi="Calibri" w:cs="Calibri"/>
                <w:color w:val="FF0000"/>
                <w:lang w:eastAsia="en-GB" w:bidi="en-GB"/>
              </w:rPr>
              <w:t xml:space="preserve">non rappresentativi in quanto </w:t>
            </w:r>
            <w:r w:rsidR="00A32E5B">
              <w:rPr>
                <w:rFonts w:ascii="Calibri" w:hAnsi="Calibri" w:cs="Calibri"/>
                <w:color w:val="FF0000"/>
                <w:lang w:eastAsia="en-GB" w:bidi="en-GB"/>
              </w:rPr>
              <w:t xml:space="preserve">in </w:t>
            </w:r>
            <w:r w:rsidR="00A32E5B">
              <w:rPr>
                <w:rFonts w:ascii="Calibri" w:hAnsi="Calibri" w:cs="Calibri"/>
                <w:color w:val="FF0000"/>
                <w:lang w:eastAsia="en-GB" w:bidi="en-GB"/>
              </w:rPr>
              <w:lastRenderedPageBreak/>
              <w:t xml:space="preserve">entrambi i casi </w:t>
            </w:r>
            <w:r w:rsidR="005D0D50">
              <w:rPr>
                <w:rFonts w:ascii="Calibri" w:hAnsi="Calibri" w:cs="Calibri"/>
                <w:color w:val="FF0000"/>
                <w:lang w:eastAsia="en-GB" w:bidi="en-GB"/>
              </w:rPr>
              <w:t xml:space="preserve">i Basin </w:t>
            </w:r>
            <w:proofErr w:type="spellStart"/>
            <w:r w:rsidR="005D0D50">
              <w:rPr>
                <w:rFonts w:ascii="Calibri" w:hAnsi="Calibri" w:cs="Calibri"/>
                <w:color w:val="FF0000"/>
                <w:lang w:eastAsia="en-GB" w:bidi="en-GB"/>
              </w:rPr>
              <w:t>District</w:t>
            </w:r>
            <w:proofErr w:type="spellEnd"/>
            <w:r w:rsidR="005D0D50">
              <w:rPr>
                <w:rFonts w:ascii="Calibri" w:hAnsi="Calibri" w:cs="Calibri"/>
                <w:color w:val="FF0000"/>
                <w:lang w:eastAsia="en-GB" w:bidi="en-GB"/>
              </w:rPr>
              <w:t xml:space="preserve"> hanno</w:t>
            </w:r>
            <w:r w:rsidR="00AF2F04">
              <w:rPr>
                <w:rFonts w:ascii="Calibri" w:hAnsi="Calibri" w:cs="Calibri"/>
                <w:color w:val="FF0000"/>
                <w:lang w:eastAsia="en-GB" w:bidi="en-GB"/>
              </w:rPr>
              <w:t xml:space="preserve"> un</w:t>
            </w:r>
            <w:r w:rsidR="005D0D50">
              <w:rPr>
                <w:rFonts w:ascii="Calibri" w:hAnsi="Calibri" w:cs="Calibri"/>
                <w:color w:val="FF0000"/>
                <w:lang w:eastAsia="en-GB" w:bidi="en-GB"/>
              </w:rPr>
              <w:t xml:space="preserve">a </w:t>
            </w:r>
            <w:r w:rsidR="00AF2F04">
              <w:rPr>
                <w:rFonts w:ascii="Calibri" w:hAnsi="Calibri" w:cs="Calibri"/>
                <w:color w:val="FF0000"/>
                <w:lang w:eastAsia="en-GB" w:bidi="en-GB"/>
              </w:rPr>
              <w:t>estensione territoriale che copre</w:t>
            </w:r>
            <w:r w:rsidR="00A32E5B">
              <w:rPr>
                <w:rFonts w:ascii="Calibri" w:hAnsi="Calibri" w:cs="Calibri"/>
                <w:color w:val="FF0000"/>
                <w:lang w:eastAsia="en-GB" w:bidi="en-GB"/>
              </w:rPr>
              <w:t xml:space="preserve"> tutto il Sud Italia.</w:t>
            </w:r>
            <w:r w:rsidR="008F133E"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  <w:r w:rsidR="005D0D50">
              <w:rPr>
                <w:rFonts w:ascii="Calibri" w:hAnsi="Calibri" w:cs="Calibri"/>
                <w:color w:val="FF0000"/>
                <w:lang w:eastAsia="en-GB" w:bidi="en-GB"/>
              </w:rPr>
              <w:t>L</w:t>
            </w:r>
            <w:r w:rsidR="008F133E">
              <w:rPr>
                <w:rFonts w:ascii="Calibri" w:hAnsi="Calibri" w:cs="Calibri"/>
                <w:color w:val="FF0000"/>
                <w:lang w:eastAsia="en-GB" w:bidi="en-GB"/>
              </w:rPr>
              <w:t xml:space="preserve">a tabella </w:t>
            </w:r>
            <w:proofErr w:type="spellStart"/>
            <w:r w:rsidR="008F133E">
              <w:rPr>
                <w:rFonts w:ascii="Calibri" w:hAnsi="Calibri" w:cs="Calibri"/>
                <w:color w:val="FF0000"/>
                <w:lang w:eastAsia="en-GB" w:bidi="en-GB"/>
              </w:rPr>
              <w:t>MonitoringData</w:t>
            </w:r>
            <w:proofErr w:type="spellEnd"/>
            <w:r w:rsidR="008F133E">
              <w:rPr>
                <w:rFonts w:ascii="Calibri" w:hAnsi="Calibri" w:cs="Calibri"/>
                <w:color w:val="FF0000"/>
                <w:lang w:eastAsia="en-GB" w:bidi="en-GB"/>
              </w:rPr>
              <w:t xml:space="preserve"> è</w:t>
            </w:r>
            <w:r w:rsidR="005D0D50">
              <w:rPr>
                <w:rFonts w:ascii="Calibri" w:hAnsi="Calibri" w:cs="Calibri"/>
                <w:color w:val="FF0000"/>
                <w:lang w:eastAsia="en-GB" w:bidi="en-GB"/>
              </w:rPr>
              <w:t xml:space="preserve"> invece</w:t>
            </w:r>
            <w:r w:rsidR="008F133E">
              <w:rPr>
                <w:rFonts w:ascii="Calibri" w:hAnsi="Calibri" w:cs="Calibri"/>
                <w:color w:val="FF0000"/>
                <w:lang w:eastAsia="en-GB" w:bidi="en-GB"/>
              </w:rPr>
              <w:t xml:space="preserve"> collegata a siti </w:t>
            </w:r>
            <w:r w:rsidR="00413B8C">
              <w:rPr>
                <w:rFonts w:ascii="Calibri" w:hAnsi="Calibri" w:cs="Calibri"/>
                <w:color w:val="FF0000"/>
                <w:lang w:eastAsia="en-GB" w:bidi="en-GB"/>
              </w:rPr>
              <w:t xml:space="preserve">puntuali </w:t>
            </w:r>
            <w:r w:rsidR="008F133E">
              <w:rPr>
                <w:rFonts w:ascii="Calibri" w:hAnsi="Calibri" w:cs="Calibri"/>
                <w:color w:val="FF0000"/>
                <w:lang w:eastAsia="en-GB" w:bidi="en-GB"/>
              </w:rPr>
              <w:t>di monitoraggio</w:t>
            </w:r>
            <w:r w:rsidR="00413B8C">
              <w:rPr>
                <w:rFonts w:ascii="Calibri" w:hAnsi="Calibri" w:cs="Calibri"/>
                <w:color w:val="FF0000"/>
                <w:lang w:eastAsia="en-GB" w:bidi="en-GB"/>
              </w:rPr>
              <w:t xml:space="preserve"> </w:t>
            </w:r>
            <w:r w:rsidR="008F133E">
              <w:rPr>
                <w:rFonts w:ascii="Calibri" w:hAnsi="Calibri" w:cs="Calibri"/>
                <w:color w:val="FF0000"/>
                <w:lang w:eastAsia="en-GB" w:bidi="en-GB"/>
              </w:rPr>
              <w:t xml:space="preserve">e fornisce </w:t>
            </w:r>
            <w:r w:rsidR="0027262F">
              <w:rPr>
                <w:rFonts w:ascii="Calibri" w:hAnsi="Calibri" w:cs="Calibri"/>
                <w:color w:val="FF0000"/>
                <w:lang w:eastAsia="en-GB" w:bidi="en-GB"/>
              </w:rPr>
              <w:t>sul flusso (</w:t>
            </w:r>
            <w:r w:rsidR="008F133E" w:rsidRPr="008F133E">
              <w:rPr>
                <w:rFonts w:ascii="Calibri" w:hAnsi="Calibri" w:cs="Calibri"/>
                <w:color w:val="FF0000"/>
                <w:lang w:eastAsia="en-GB" w:bidi="en-GB"/>
              </w:rPr>
              <w:t>m</w:t>
            </w:r>
            <w:r w:rsidR="008F133E" w:rsidRPr="008F133E">
              <w:rPr>
                <w:rFonts w:ascii="Calibri" w:hAnsi="Calibri" w:cs="Calibri"/>
                <w:color w:val="FF0000"/>
                <w:vertAlign w:val="superscript"/>
                <w:lang w:eastAsia="en-GB" w:bidi="en-GB"/>
              </w:rPr>
              <w:t>3</w:t>
            </w:r>
            <w:r w:rsidR="008F133E" w:rsidRPr="008F133E">
              <w:rPr>
                <w:rFonts w:ascii="Calibri" w:hAnsi="Calibri" w:cs="Calibri"/>
                <w:color w:val="FF0000"/>
                <w:lang w:eastAsia="en-GB" w:bidi="en-GB"/>
              </w:rPr>
              <w:t>/s</w:t>
            </w:r>
            <w:r w:rsidR="008F133E">
              <w:rPr>
                <w:rFonts w:ascii="Calibri" w:hAnsi="Calibri" w:cs="Calibri"/>
                <w:color w:val="FF0000"/>
                <w:lang w:eastAsia="en-GB" w:bidi="en-GB"/>
              </w:rPr>
              <w:t xml:space="preserve">).  </w:t>
            </w:r>
            <w:r w:rsidR="009C4791">
              <w:rPr>
                <w:rFonts w:ascii="Calibri" w:hAnsi="Calibri" w:cs="Calibri"/>
                <w:color w:val="FF0000"/>
                <w:lang w:eastAsia="en-GB" w:bidi="en-GB"/>
              </w:rPr>
              <w:t>Non ci sono però dati per i 52 punti di monitoraggio che ricadono n</w:t>
            </w:r>
            <w:r w:rsidR="008F133E">
              <w:rPr>
                <w:rFonts w:ascii="Calibri" w:hAnsi="Calibri" w:cs="Calibri"/>
                <w:color w:val="FF0000"/>
                <w:lang w:eastAsia="en-GB" w:bidi="en-GB"/>
              </w:rPr>
              <w:t>ella nostra area di progetto</w:t>
            </w:r>
            <w:r w:rsidR="00413B8C">
              <w:rPr>
                <w:rFonts w:ascii="Calibri" w:hAnsi="Calibri" w:cs="Calibri"/>
                <w:color w:val="FF0000"/>
                <w:lang w:eastAsia="en-GB" w:bidi="en-GB"/>
              </w:rPr>
              <w:t xml:space="preserve">. </w:t>
            </w:r>
            <w:r w:rsidR="00354597">
              <w:rPr>
                <w:rFonts w:ascii="Calibri" w:hAnsi="Calibri" w:cs="Calibri"/>
                <w:color w:val="FF0000"/>
                <w:lang w:eastAsia="en-GB" w:bidi="en-GB"/>
              </w:rPr>
              <w:t xml:space="preserve">I dati della tabella </w:t>
            </w:r>
            <w:proofErr w:type="spellStart"/>
            <w:r w:rsidR="00354597" w:rsidRPr="00354597">
              <w:rPr>
                <w:rFonts w:ascii="Calibri" w:hAnsi="Calibri" w:cs="Calibri"/>
                <w:color w:val="FF0000"/>
                <w:lang w:eastAsia="en-GB" w:bidi="en-GB"/>
              </w:rPr>
              <w:t>ReservoirData</w:t>
            </w:r>
            <w:proofErr w:type="spellEnd"/>
            <w:r w:rsidR="00354597">
              <w:rPr>
                <w:rFonts w:ascii="Calibri" w:hAnsi="Calibri" w:cs="Calibri"/>
                <w:color w:val="FF0000"/>
                <w:lang w:eastAsia="en-GB" w:bidi="en-GB"/>
              </w:rPr>
              <w:t xml:space="preserve">, sul </w:t>
            </w:r>
            <w:r w:rsidR="00354597" w:rsidRPr="00354597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>bacino/riserva</w:t>
            </w:r>
            <w:r w:rsidR="005D0D50">
              <w:rPr>
                <w:rFonts w:ascii="Calibri" w:hAnsi="Calibri" w:cs="Calibri"/>
                <w:color w:val="FF0000"/>
                <w:lang w:eastAsia="en-GB" w:bidi="en-GB"/>
              </w:rPr>
              <w:t xml:space="preserve"> d’acqua</w:t>
            </w:r>
            <w:r w:rsidR="00354597">
              <w:rPr>
                <w:rFonts w:ascii="Calibri" w:hAnsi="Calibri" w:cs="Calibri"/>
                <w:color w:val="FF0000"/>
                <w:lang w:eastAsia="en-GB" w:bidi="en-GB"/>
              </w:rPr>
              <w:t xml:space="preserve"> ed espressi in milioni di m</w:t>
            </w:r>
            <w:r w:rsidR="00354597" w:rsidRPr="00354597">
              <w:rPr>
                <w:rFonts w:ascii="Calibri" w:hAnsi="Calibri" w:cs="Calibri"/>
                <w:color w:val="FF0000"/>
                <w:vertAlign w:val="superscript"/>
                <w:lang w:eastAsia="en-GB" w:bidi="en-GB"/>
              </w:rPr>
              <w:t>3</w:t>
            </w:r>
            <w:r w:rsidR="00354597">
              <w:rPr>
                <w:rFonts w:ascii="Calibri" w:hAnsi="Calibri" w:cs="Calibri"/>
                <w:color w:val="FF0000"/>
                <w:lang w:eastAsia="en-GB" w:bidi="en-GB"/>
              </w:rPr>
              <w:t xml:space="preserve">, sono riferiti ai </w:t>
            </w:r>
            <w:proofErr w:type="spellStart"/>
            <w:r w:rsidR="00354597">
              <w:rPr>
                <w:rFonts w:ascii="Calibri" w:hAnsi="Calibri" w:cs="Calibri"/>
                <w:color w:val="FF0000"/>
                <w:lang w:eastAsia="en-GB" w:bidi="en-GB"/>
              </w:rPr>
              <w:t>SurfaceWaterBody</w:t>
            </w:r>
            <w:proofErr w:type="spellEnd"/>
            <w:r w:rsidR="00354597">
              <w:rPr>
                <w:rFonts w:ascii="Calibri" w:hAnsi="Calibri" w:cs="Calibri"/>
                <w:color w:val="FF0000"/>
                <w:lang w:eastAsia="en-GB" w:bidi="en-GB"/>
              </w:rPr>
              <w:t>. Nella nostra area di progetto ce ne sono 8 (7 costieri, un lago)</w:t>
            </w:r>
            <w:r w:rsidR="00303267">
              <w:rPr>
                <w:rFonts w:ascii="Calibri" w:hAnsi="Calibri" w:cs="Calibri"/>
                <w:color w:val="FF0000"/>
                <w:lang w:eastAsia="en-GB" w:bidi="en-GB"/>
              </w:rPr>
              <w:t>, ma non ci sono dati ad essi riferiti.</w:t>
            </w:r>
          </w:p>
          <w:p w14:paraId="38E8E748" w14:textId="77777777" w:rsidR="009551BD" w:rsidRDefault="009551BD" w:rsidP="009551BD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</w:p>
          <w:p w14:paraId="69843D66" w14:textId="45FE061F" w:rsidR="002463EB" w:rsidRPr="009551BD" w:rsidRDefault="002B0B96" w:rsidP="009551BD">
            <w:pPr>
              <w:pStyle w:val="Textbody"/>
              <w:spacing w:after="0"/>
              <w:rPr>
                <w:rFonts w:ascii="Calibri" w:hAnsi="Calibri" w:cs="Calibri"/>
                <w:color w:val="auto"/>
                <w:lang w:eastAsia="en-GB" w:bidi="en-GB"/>
              </w:rPr>
            </w:pPr>
            <w:r w:rsidRPr="00B41BCB">
              <w:rPr>
                <w:rFonts w:ascii="Calibri" w:hAnsi="Calibri" w:cs="Calibri"/>
                <w:b/>
                <w:bCs/>
                <w:color w:val="FF0000"/>
                <w:highlight w:val="yellow"/>
                <w:lang w:eastAsia="en-GB" w:bidi="en-GB"/>
              </w:rPr>
              <w:t>C</w:t>
            </w:r>
            <w:r w:rsidR="00BE0E27" w:rsidRPr="00B41BCB">
              <w:rPr>
                <w:rFonts w:ascii="Calibri" w:hAnsi="Calibri" w:cs="Calibri"/>
                <w:b/>
                <w:bCs/>
                <w:color w:val="FF0000"/>
                <w:highlight w:val="yellow"/>
                <w:lang w:eastAsia="en-GB" w:bidi="en-GB"/>
              </w:rPr>
              <w:t>)</w:t>
            </w:r>
            <w:r w:rsidR="00BE0E27" w:rsidRPr="00B41BCB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 xml:space="preserve"> Ingressione cuneo salino: come risultato delle pratiche agricole (e.g. riso) e</w:t>
            </w:r>
            <w:r w:rsidR="005B1319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>d</w:t>
            </w:r>
            <w:r w:rsidR="00BE0E27" w:rsidRPr="00B41BCB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 xml:space="preserve"> emungimento acqua. Parametro da monitorare </w:t>
            </w:r>
            <w:r w:rsidR="005B1319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 xml:space="preserve">soprattutto </w:t>
            </w:r>
            <w:r w:rsidR="00BE0E27" w:rsidRPr="00B41BCB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 xml:space="preserve">quando si parla di agricoltura bordo mare. </w:t>
            </w:r>
            <w:r w:rsidR="00441D51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>Dati non presenti, e</w:t>
            </w:r>
            <w:r w:rsidR="00BE0E27" w:rsidRPr="00B41BCB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>splorare banche dati</w:t>
            </w:r>
            <w:r w:rsidR="005B1319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 xml:space="preserve"> (</w:t>
            </w:r>
            <w:r w:rsidR="00FA4FFF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 xml:space="preserve">quali, </w:t>
            </w:r>
            <w:proofErr w:type="spellStart"/>
            <w:r w:rsidR="005B1319" w:rsidRPr="005B1319">
              <w:rPr>
                <w:rFonts w:ascii="Calibri" w:hAnsi="Calibri" w:cs="Calibri"/>
                <w:i/>
                <w:iCs/>
                <w:color w:val="FF0000"/>
                <w:highlight w:val="yellow"/>
                <w:lang w:eastAsia="en-GB" w:bidi="en-GB"/>
              </w:rPr>
              <w:t>waterbase</w:t>
            </w:r>
            <w:proofErr w:type="spellEnd"/>
            <w:r w:rsidR="005B1319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>?)</w:t>
            </w:r>
            <w:r w:rsidR="00BE0E27" w:rsidRPr="00B41BCB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 xml:space="preserve"> per vedere </w:t>
            </w:r>
            <w:r w:rsidR="00BE0E27" w:rsidRPr="00B41BCB">
              <w:rPr>
                <w:rFonts w:ascii="Calibri" w:hAnsi="Calibri" w:cs="Calibri"/>
                <w:b/>
                <w:bCs/>
                <w:color w:val="FF0000"/>
                <w:highlight w:val="yellow"/>
                <w:lang w:eastAsia="en-GB" w:bidi="en-GB"/>
              </w:rPr>
              <w:t>conducibilità</w:t>
            </w:r>
            <w:r w:rsidR="005B1319">
              <w:rPr>
                <w:rFonts w:ascii="Calibri" w:hAnsi="Calibri" w:cs="Calibri"/>
                <w:b/>
                <w:bCs/>
                <w:color w:val="FF0000"/>
                <w:highlight w:val="yellow"/>
                <w:lang w:eastAsia="en-GB" w:bidi="en-GB"/>
              </w:rPr>
              <w:t xml:space="preserve"> elettrica (Siemens/metro)</w:t>
            </w:r>
            <w:r w:rsidR="00BE0E27" w:rsidRPr="00B41BCB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>, che è un indicatore per la misura diretta della salinizzazione delle acque.</w:t>
            </w:r>
            <w:r w:rsidR="00BE0E27">
              <w:rPr>
                <w:rFonts w:ascii="Calibri" w:hAnsi="Calibri" w:cs="Calibri"/>
                <w:color w:val="FF0000"/>
                <w:lang w:eastAsia="en-GB" w:bidi="en-GB"/>
              </w:rPr>
              <w:br/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13471A9" w14:textId="42F6B1FC" w:rsidR="001A0583" w:rsidRDefault="00F46E8C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  <w:r w:rsidRPr="00BB1A5A">
              <w:rPr>
                <w:rFonts w:ascii="Calibri" w:hAnsi="Calibri" w:cs="Calibri"/>
                <w:color w:val="auto"/>
                <w:highlight w:val="yellow"/>
              </w:rPr>
              <w:lastRenderedPageBreak/>
              <w:t>Protocolli mitigazione del danno</w:t>
            </w:r>
            <w:r w:rsidR="00BC14CC">
              <w:rPr>
                <w:rFonts w:ascii="Calibri" w:hAnsi="Calibri" w:cs="Calibri"/>
                <w:color w:val="auto"/>
                <w:highlight w:val="yellow"/>
              </w:rPr>
              <w:t>.</w:t>
            </w:r>
            <w:r w:rsidRPr="00BB1A5A">
              <w:rPr>
                <w:rFonts w:ascii="Calibri" w:hAnsi="Calibri" w:cs="Calibri"/>
                <w:color w:val="auto"/>
                <w:highlight w:val="yellow"/>
              </w:rPr>
              <w:br/>
            </w:r>
            <w:r w:rsidRPr="00BB1A5A">
              <w:rPr>
                <w:rFonts w:ascii="Calibri" w:hAnsi="Calibri" w:cs="Calibri"/>
                <w:color w:val="auto"/>
                <w:highlight w:val="yellow"/>
              </w:rPr>
              <w:br/>
              <w:t>Esplorare l’esperienza dei progetti attuati in Libano di ottimizzazione dell’utilizzo dell’acqua</w:t>
            </w:r>
            <w:r w:rsidR="00BC14CC">
              <w:rPr>
                <w:rFonts w:ascii="Calibri" w:hAnsi="Calibri" w:cs="Calibri"/>
                <w:color w:val="auto"/>
              </w:rPr>
              <w:t>.</w:t>
            </w:r>
          </w:p>
        </w:tc>
      </w:tr>
      <w:tr w:rsidR="001A0583" w14:paraId="747C016B" w14:textId="77777777" w:rsidTr="00073C66">
        <w:trPr>
          <w:trHeight w:val="1478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7AD92" w14:textId="77777777" w:rsidR="001A0583" w:rsidRPr="002463EB" w:rsidRDefault="001A0583">
            <w:pPr>
              <w:pStyle w:val="Textbod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F7A8544" w14:textId="77777777" w:rsidR="001A0583" w:rsidRPr="002463EB" w:rsidRDefault="001A0583">
            <w:pPr>
              <w:pStyle w:val="Textbod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A5769A1" w14:textId="77777777" w:rsidR="001A0583" w:rsidRDefault="001A0583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67C1CDA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  <w:lang w:val="en-GB"/>
              </w:rPr>
            </w:pPr>
            <w:r>
              <w:rPr>
                <w:rFonts w:ascii="Calibri" w:hAnsi="Calibri" w:cs="Calibri"/>
                <w:color w:val="auto"/>
                <w:lang w:val="en-GB"/>
              </w:rPr>
              <w:t>[</w:t>
            </w:r>
            <w:proofErr w:type="spellStart"/>
            <w:r>
              <w:rPr>
                <w:rFonts w:ascii="Calibri" w:hAnsi="Calibri" w:cs="Calibri"/>
                <w:color w:val="auto"/>
                <w:lang w:val="en-GB"/>
              </w:rPr>
              <w:t>Infrastrutture</w:t>
            </w:r>
            <w:proofErr w:type="spellEnd"/>
            <w:r>
              <w:rPr>
                <w:rFonts w:ascii="Calibri" w:hAnsi="Calibri" w:cs="Calibri"/>
                <w:color w:val="auto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auto"/>
                <w:lang w:val="en-GB"/>
              </w:rPr>
              <w:t>Fluviali</w:t>
            </w:r>
            <w:proofErr w:type="spellEnd"/>
            <w:r>
              <w:rPr>
                <w:rFonts w:ascii="Calibri" w:hAnsi="Calibri" w:cs="Calibri"/>
                <w:color w:val="auto"/>
                <w:lang w:val="en-GB"/>
              </w:rPr>
              <w:t xml:space="preserve"> (Id=2056)]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A2346D9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 w:rsidRPr="00060C19">
              <w:rPr>
                <w:rFonts w:ascii="Calibri" w:hAnsi="Calibri" w:cs="Calibri"/>
                <w:color w:val="FF0000"/>
                <w:lang w:eastAsia="en-GB" w:bidi="en-GB"/>
              </w:rPr>
              <w:t xml:space="preserve">Relazione da Infrastrutture fluviali verso agricoltura: </w:t>
            </w:r>
            <w:r w:rsidR="005A00CF" w:rsidRPr="00060C19">
              <w:rPr>
                <w:rFonts w:ascii="Calibri" w:hAnsi="Calibri" w:cs="Calibri"/>
                <w:color w:val="FF0000"/>
                <w:lang w:eastAsia="en-GB" w:bidi="en-GB"/>
              </w:rPr>
              <w:t>qualità</w:t>
            </w:r>
            <w:r w:rsidRPr="00060C19">
              <w:rPr>
                <w:rFonts w:ascii="Calibri" w:hAnsi="Calibri" w:cs="Calibri"/>
                <w:color w:val="FF0000"/>
                <w:lang w:eastAsia="en-GB" w:bidi="en-GB"/>
              </w:rPr>
              <w:t xml:space="preserve"> delle acque di irrigazione.</w:t>
            </w:r>
          </w:p>
          <w:p w14:paraId="41D5EA12" w14:textId="77777777" w:rsidR="00DD57C0" w:rsidRDefault="00DD57C0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</w:p>
          <w:p w14:paraId="126BCF75" w14:textId="31613F0D" w:rsidR="00DD57C0" w:rsidRPr="00DD57C0" w:rsidRDefault="00DD57C0">
            <w:pPr>
              <w:pStyle w:val="Textbody"/>
              <w:spacing w:after="0"/>
              <w:rPr>
                <w:rFonts w:ascii="Calibri" w:hAnsi="Calibri" w:cs="Calibri"/>
                <w:color w:val="FF0000"/>
                <w:lang w:eastAsia="en-GB" w:bidi="en-GB"/>
              </w:rPr>
            </w:pPr>
            <w:r w:rsidRPr="00DD57C0">
              <w:rPr>
                <w:rFonts w:ascii="Calibri" w:hAnsi="Calibri" w:cs="Calibri"/>
                <w:i/>
                <w:iCs/>
                <w:color w:val="FF0000"/>
                <w:lang w:eastAsia="en-GB" w:bidi="en-GB"/>
              </w:rPr>
              <w:t>In sospeso</w:t>
            </w:r>
            <w:r>
              <w:rPr>
                <w:rFonts w:ascii="Calibri" w:hAnsi="Calibri" w:cs="Calibri"/>
                <w:color w:val="FF0000"/>
                <w:lang w:eastAsia="en-GB" w:bidi="en-GB"/>
              </w:rPr>
              <w:t xml:space="preserve">: presenza della diga. 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D028382" w14:textId="77777777" w:rsidR="001A0583" w:rsidRDefault="001A0583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</w:p>
        </w:tc>
      </w:tr>
      <w:tr w:rsidR="001A0583" w14:paraId="6F1655F9" w14:textId="77777777">
        <w:trPr>
          <w:trHeight w:val="324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F54FD" w14:textId="77777777" w:rsidR="001A0583" w:rsidRDefault="001A0583">
            <w:pPr>
              <w:pStyle w:val="Textbod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27C5624" w14:textId="77777777" w:rsidR="001A0583" w:rsidRDefault="001A0583">
            <w:pPr>
              <w:pStyle w:val="Textbod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7014997" w14:textId="77777777" w:rsidR="001A0583" w:rsidRDefault="001A0583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7710DA3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/>
              </w:rPr>
              <w:t>[Pesci delle Acque Interne (Id=2098)]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724E049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lang w:eastAsia="en-GB" w:bidi="en-GB"/>
              </w:rPr>
            </w:pPr>
            <w:r>
              <w:rPr>
                <w:rFonts w:ascii="Calibri" w:hAnsi="Calibri" w:cs="Calibri"/>
                <w:lang w:eastAsia="en-GB" w:bidi="en-GB"/>
              </w:rPr>
              <w:t>Relazione da agricoltura verso pesci delle acque interne.</w:t>
            </w:r>
          </w:p>
          <w:p w14:paraId="0091C921" w14:textId="77777777" w:rsidR="001A0583" w:rsidRDefault="001A0583">
            <w:pPr>
              <w:pStyle w:val="Textbody"/>
              <w:spacing w:after="0"/>
              <w:rPr>
                <w:rFonts w:ascii="Calibri" w:hAnsi="Calibri" w:cs="Calibri"/>
                <w:lang w:eastAsia="en-GB" w:bidi="en-GB"/>
              </w:rPr>
            </w:pPr>
          </w:p>
          <w:p w14:paraId="7CBD2197" w14:textId="36F68A25" w:rsidR="005B2AA6" w:rsidRDefault="005B2AA6">
            <w:pPr>
              <w:pStyle w:val="Textbody"/>
              <w:spacing w:after="0"/>
              <w:rPr>
                <w:rFonts w:ascii="Calibri" w:hAnsi="Calibri" w:cs="Calibri"/>
                <w:lang w:eastAsia="en-GB" w:bidi="en-GB"/>
              </w:rPr>
            </w:pPr>
            <w:r w:rsidRPr="005B2AA6">
              <w:rPr>
                <w:rFonts w:ascii="Calibri" w:hAnsi="Calibri" w:cs="Calibri"/>
                <w:color w:val="FF0000"/>
                <w:lang w:eastAsia="en-GB" w:bidi="en-GB"/>
              </w:rPr>
              <w:t>Discorso legato da una parte all’eutrofizzazione e dall’altra legato all’utilizzo di fertilizzanti e fitofarmaci</w:t>
            </w:r>
            <w:r w:rsidR="00254939">
              <w:rPr>
                <w:rFonts w:ascii="Calibri" w:hAnsi="Calibri" w:cs="Calibri"/>
                <w:color w:val="FF0000"/>
                <w:lang w:eastAsia="en-GB" w:bidi="en-GB"/>
              </w:rPr>
              <w:t xml:space="preserve"> (</w:t>
            </w:r>
            <w:r w:rsidR="00254939" w:rsidRPr="00254939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 xml:space="preserve">perché? </w:t>
            </w:r>
            <w:r w:rsidR="0007298C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>Da a</w:t>
            </w:r>
            <w:r w:rsidR="00254939" w:rsidRPr="00254939">
              <w:rPr>
                <w:rFonts w:ascii="Calibri" w:hAnsi="Calibri" w:cs="Calibri"/>
                <w:color w:val="FF0000"/>
                <w:highlight w:val="yellow"/>
                <w:lang w:eastAsia="en-GB" w:bidi="en-GB"/>
              </w:rPr>
              <w:t>rgomentare</w:t>
            </w:r>
            <w:r w:rsidR="00254939">
              <w:rPr>
                <w:rFonts w:ascii="Calibri" w:hAnsi="Calibri" w:cs="Calibri"/>
                <w:color w:val="FF0000"/>
                <w:lang w:eastAsia="en-GB" w:bidi="en-GB"/>
              </w:rPr>
              <w:t>)</w:t>
            </w:r>
            <w:r w:rsidRPr="005B2AA6">
              <w:rPr>
                <w:rFonts w:ascii="Calibri" w:hAnsi="Calibri" w:cs="Calibri"/>
                <w:color w:val="FF0000"/>
                <w:lang w:eastAsia="en-GB" w:bidi="en-GB"/>
              </w:rPr>
              <w:t>.</w:t>
            </w:r>
            <w:r w:rsidR="00A50881">
              <w:rPr>
                <w:rFonts w:ascii="Calibri" w:hAnsi="Calibri" w:cs="Calibri"/>
                <w:color w:val="FF0000"/>
                <w:lang w:eastAsia="en-GB" w:bidi="en-GB"/>
              </w:rPr>
              <w:t xml:space="preserve"> Non ci sono dati sui pesci delle acque interne</w:t>
            </w:r>
            <w:r w:rsidR="00B636BD">
              <w:rPr>
                <w:rFonts w:ascii="Calibri" w:hAnsi="Calibri" w:cs="Calibri"/>
                <w:color w:val="FF0000"/>
                <w:lang w:eastAsia="en-GB" w:bidi="en-GB"/>
              </w:rPr>
              <w:t xml:space="preserve"> (contattare stakeholders?)</w:t>
            </w:r>
            <w:r w:rsidR="00A50881">
              <w:rPr>
                <w:rFonts w:ascii="Calibri" w:hAnsi="Calibri" w:cs="Calibri"/>
                <w:color w:val="FF0000"/>
                <w:lang w:eastAsia="en-GB" w:bidi="en-GB"/>
              </w:rPr>
              <w:t>.</w:t>
            </w:r>
            <w:r w:rsidR="003B64C1">
              <w:rPr>
                <w:rFonts w:ascii="Calibri" w:hAnsi="Calibri" w:cs="Calibri"/>
                <w:color w:val="FF0000"/>
                <w:lang w:eastAsia="en-GB" w:bidi="en-GB"/>
              </w:rPr>
              <w:t xml:space="preserve"> Capire se dati sulla qualità delle acque interne portano già informazioni sufficienti per valutare lo stato di conservazione della fauna ittica.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EBE8C39" w14:textId="7B7959EB" w:rsidR="001A0583" w:rsidRDefault="001A0583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</w:p>
        </w:tc>
      </w:tr>
      <w:tr w:rsidR="001A0583" w14:paraId="704E12B9" w14:textId="77777777">
        <w:trPr>
          <w:trHeight w:val="324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D279E" w14:textId="77777777" w:rsidR="001A0583" w:rsidRDefault="001A0583">
            <w:pPr>
              <w:pStyle w:val="Textbod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315C379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[</w:t>
            </w:r>
            <w:proofErr w:type="spellStart"/>
            <w:r>
              <w:rPr>
                <w:rFonts w:ascii="Calibri" w:hAnsi="Calibri" w:cs="Calibri"/>
                <w:lang w:val="en-GB"/>
              </w:rPr>
              <w:t>Coltivazioni</w:t>
            </w:r>
            <w:proofErr w:type="spellEnd"/>
            <w:r>
              <w:rPr>
                <w:rFonts w:ascii="Calibri" w:hAnsi="Calibri" w:cs="Calibri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GB"/>
              </w:rPr>
              <w:t>Legnose</w:t>
            </w:r>
            <w:proofErr w:type="spellEnd"/>
          </w:p>
          <w:p w14:paraId="44F8C216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lang w:val="en-GB"/>
              </w:rPr>
            </w:pPr>
            <w:proofErr w:type="spellStart"/>
            <w:r>
              <w:rPr>
                <w:rFonts w:ascii="Calibri" w:hAnsi="Calibri" w:cs="Calibri"/>
                <w:lang w:val="en-GB"/>
              </w:rPr>
              <w:t>Agrarie</w:t>
            </w:r>
            <w:proofErr w:type="spellEnd"/>
            <w:r>
              <w:rPr>
                <w:rFonts w:ascii="Calibri" w:hAnsi="Calibri" w:cs="Calibri"/>
                <w:lang w:val="en-GB"/>
              </w:rPr>
              <w:t xml:space="preserve"> (Id=2021)]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C3E962B" w14:textId="047DFDC1" w:rsidR="001A0583" w:rsidRDefault="00075C09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color w:val="auto"/>
              </w:rPr>
              <w:t>Le coltivazioni legnose agrarie sono una delle quattro categorie che compongono la SAU</w:t>
            </w:r>
            <w:r w:rsidR="003612E6">
              <w:rPr>
                <w:rFonts w:ascii="Calibri" w:hAnsi="Calibri" w:cs="Calibri"/>
                <w:color w:val="auto"/>
              </w:rPr>
              <w:t xml:space="preserve"> (</w:t>
            </w:r>
            <w:proofErr w:type="spellStart"/>
            <w:r w:rsidR="003612E6" w:rsidRPr="003612E6">
              <w:rPr>
                <w:rFonts w:ascii="Calibri" w:hAnsi="Calibri" w:cs="Calibri"/>
                <w:i/>
                <w:iCs/>
                <w:color w:val="auto"/>
              </w:rPr>
              <w:t>vd</w:t>
            </w:r>
            <w:proofErr w:type="spellEnd"/>
            <w:r w:rsidR="003612E6" w:rsidRPr="003612E6">
              <w:rPr>
                <w:rFonts w:ascii="Calibri" w:hAnsi="Calibri" w:cs="Calibri"/>
                <w:i/>
                <w:iCs/>
                <w:color w:val="auto"/>
              </w:rPr>
              <w:t>. Agricoltura</w:t>
            </w:r>
            <w:r w:rsidR="003612E6">
              <w:rPr>
                <w:rFonts w:ascii="Calibri" w:hAnsi="Calibri" w:cs="Calibri"/>
                <w:color w:val="auto"/>
              </w:rPr>
              <w:t>)</w:t>
            </w:r>
            <w:r>
              <w:rPr>
                <w:rFonts w:ascii="Calibri" w:hAnsi="Calibri" w:cs="Calibri"/>
                <w:color w:val="auto"/>
              </w:rPr>
              <w:t xml:space="preserve">. </w:t>
            </w:r>
          </w:p>
          <w:p w14:paraId="03FD4C6A" w14:textId="77777777" w:rsidR="00407604" w:rsidRDefault="00407604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</w:p>
          <w:p w14:paraId="65A7DD20" w14:textId="77777777" w:rsidR="00407604" w:rsidRDefault="00407604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color w:val="auto"/>
              </w:rPr>
              <w:t>Si hanno dati sulla tipologia e sul totale (espressi in ettari) di:</w:t>
            </w:r>
          </w:p>
          <w:p w14:paraId="1A2ECE5E" w14:textId="77777777" w:rsidR="00407604" w:rsidRDefault="00407604">
            <w:pPr>
              <w:pStyle w:val="Textbody"/>
              <w:numPr>
                <w:ilvl w:val="0"/>
                <w:numId w:val="7"/>
              </w:numPr>
              <w:spacing w:after="0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color w:val="auto"/>
              </w:rPr>
              <w:t>Vite</w:t>
            </w:r>
          </w:p>
          <w:p w14:paraId="194DA542" w14:textId="77777777" w:rsidR="00407604" w:rsidRDefault="00407604">
            <w:pPr>
              <w:pStyle w:val="Textbody"/>
              <w:numPr>
                <w:ilvl w:val="0"/>
                <w:numId w:val="7"/>
              </w:numPr>
              <w:spacing w:after="0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color w:val="auto"/>
              </w:rPr>
              <w:t>Olivi</w:t>
            </w:r>
          </w:p>
          <w:p w14:paraId="5A081772" w14:textId="77777777" w:rsidR="00407604" w:rsidRDefault="00407604">
            <w:pPr>
              <w:pStyle w:val="Textbody"/>
              <w:numPr>
                <w:ilvl w:val="0"/>
                <w:numId w:val="7"/>
              </w:numPr>
              <w:spacing w:after="0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color w:val="auto"/>
              </w:rPr>
              <w:t>Agrumi</w:t>
            </w:r>
          </w:p>
          <w:p w14:paraId="05DE9C3E" w14:textId="77777777" w:rsidR="00407604" w:rsidRDefault="00407604">
            <w:pPr>
              <w:pStyle w:val="Textbody"/>
              <w:numPr>
                <w:ilvl w:val="0"/>
                <w:numId w:val="7"/>
              </w:numPr>
              <w:spacing w:after="0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color w:val="auto"/>
              </w:rPr>
              <w:t>Altri</w:t>
            </w:r>
          </w:p>
          <w:p w14:paraId="0CB2EAB2" w14:textId="77777777" w:rsidR="008035FF" w:rsidRDefault="008035FF" w:rsidP="008035FF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</w:p>
          <w:p w14:paraId="163AAAA0" w14:textId="70B40254" w:rsidR="008035FF" w:rsidRDefault="008035FF" w:rsidP="008035FF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color w:val="auto"/>
              </w:rPr>
              <w:t>Al 2010 Corigliano-Rossano (14878ha) e Cassano all’Ionio (5498ha) sono i Comuni con la maggiore estensione di coltivazioni legnose agrarie. I valori disponibili per gli altri tre anni del censimento agricolo sono simili.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3B06D6D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color w:val="auto"/>
              </w:rPr>
              <w:t>[Vegetazione fascia ripariale e bosco planiziale (Id=2092)]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262DC5F" w14:textId="570F7445" w:rsidR="001A0583" w:rsidRPr="0007041C" w:rsidRDefault="00000000">
            <w:pPr>
              <w:pStyle w:val="Textbody"/>
              <w:spacing w:after="0"/>
              <w:rPr>
                <w:rFonts w:asciiTheme="minorHAnsi" w:hAnsiTheme="minorHAnsi" w:cstheme="minorHAnsi"/>
                <w:lang w:eastAsia="en-GB" w:bidi="en-GB"/>
              </w:rPr>
            </w:pPr>
            <w:r w:rsidRPr="0007041C">
              <w:rPr>
                <w:rFonts w:asciiTheme="minorHAnsi" w:hAnsiTheme="minorHAnsi" w:cstheme="minorHAnsi"/>
                <w:lang w:eastAsia="en-GB" w:bidi="en-GB"/>
              </w:rPr>
              <w:t>Relazione:</w:t>
            </w:r>
          </w:p>
          <w:p w14:paraId="75B636A3" w14:textId="202543BB" w:rsidR="001A0583" w:rsidRPr="0007041C" w:rsidRDefault="001A0583">
            <w:pPr>
              <w:pStyle w:val="Textbody"/>
              <w:spacing w:after="0"/>
              <w:rPr>
                <w:rFonts w:asciiTheme="minorHAnsi" w:hAnsiTheme="minorHAnsi" w:cstheme="minorHAnsi"/>
                <w:lang w:eastAsia="en-GB" w:bidi="en-GB"/>
              </w:rPr>
            </w:pPr>
          </w:p>
          <w:p w14:paraId="50A41E0C" w14:textId="0E6B2C17" w:rsidR="00CF07D9" w:rsidRPr="0007041C" w:rsidRDefault="00CF07D9">
            <w:pPr>
              <w:pStyle w:val="Textbody"/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  <w:lang w:eastAsia="en-GB" w:bidi="en-GB"/>
              </w:rPr>
            </w:pPr>
            <w:r w:rsidRPr="0007041C">
              <w:rPr>
                <w:rFonts w:asciiTheme="minorHAnsi" w:hAnsiTheme="minorHAnsi" w:cstheme="minorHAnsi"/>
                <w:lang w:eastAsia="en-GB" w:bidi="en-GB"/>
              </w:rPr>
              <w:t>Perdita di habitat</w:t>
            </w:r>
          </w:p>
          <w:p w14:paraId="65A68F27" w14:textId="38E5C94F" w:rsidR="00CF07D9" w:rsidRPr="0007041C" w:rsidRDefault="00CF07D9">
            <w:pPr>
              <w:pStyle w:val="Textbody"/>
              <w:spacing w:after="0"/>
              <w:rPr>
                <w:rFonts w:asciiTheme="minorHAnsi" w:hAnsiTheme="minorHAnsi" w:cstheme="minorHAnsi"/>
                <w:lang w:eastAsia="en-GB" w:bidi="en-GB"/>
              </w:rPr>
            </w:pPr>
            <w:r w:rsidRPr="0007041C">
              <w:rPr>
                <w:rFonts w:asciiTheme="minorHAnsi" w:hAnsiTheme="minorHAnsi" w:cstheme="minorHAnsi"/>
                <w:lang w:eastAsia="en-GB" w:bidi="en-GB"/>
              </w:rPr>
              <w:t>Fasce ripariali convertite a coltivazioni che crea riduzione habitat e aumento della probabilità di erosione.</w:t>
            </w:r>
          </w:p>
          <w:p w14:paraId="6268A5F4" w14:textId="63B35BB4" w:rsidR="00CF07D9" w:rsidRPr="0007041C" w:rsidRDefault="00CF07D9">
            <w:pPr>
              <w:pStyle w:val="Textbody"/>
              <w:spacing w:after="0"/>
              <w:rPr>
                <w:rFonts w:asciiTheme="minorHAnsi" w:hAnsiTheme="minorHAnsi" w:cstheme="minorHAnsi"/>
                <w:lang w:eastAsia="en-GB" w:bidi="en-GB"/>
              </w:rPr>
            </w:pPr>
          </w:p>
          <w:p w14:paraId="72D1EEF7" w14:textId="72B062D2" w:rsidR="00CF07D9" w:rsidRPr="0007041C" w:rsidRDefault="00CF07D9">
            <w:pPr>
              <w:pStyle w:val="Textbody"/>
              <w:spacing w:after="0"/>
              <w:rPr>
                <w:rFonts w:asciiTheme="minorHAnsi" w:hAnsiTheme="minorHAnsi" w:cstheme="minorHAnsi"/>
                <w:lang w:eastAsia="en-GB" w:bidi="en-GB"/>
              </w:rPr>
            </w:pPr>
            <w:r w:rsidRPr="0007041C">
              <w:rPr>
                <w:rFonts w:asciiTheme="minorHAnsi" w:hAnsiTheme="minorHAnsi" w:cstheme="minorHAnsi"/>
                <w:lang w:eastAsia="en-GB" w:bidi="en-GB"/>
              </w:rPr>
              <w:t>Valutare mappa uso suolo, serie storica su consumo suolo (</w:t>
            </w:r>
            <w:r w:rsidRPr="0007041C">
              <w:rPr>
                <w:rFonts w:asciiTheme="minorHAnsi" w:hAnsiTheme="minorHAnsi" w:cstheme="minorHAnsi"/>
                <w:color w:val="FF0000"/>
                <w:lang w:eastAsia="en-GB" w:bidi="en-GB"/>
              </w:rPr>
              <w:t>caricare su ISP</w:t>
            </w:r>
            <w:r w:rsidRPr="0007041C">
              <w:rPr>
                <w:rFonts w:asciiTheme="minorHAnsi" w:hAnsiTheme="minorHAnsi" w:cstheme="minorHAnsi"/>
                <w:lang w:eastAsia="en-GB" w:bidi="en-GB"/>
              </w:rPr>
              <w:t xml:space="preserve">), </w:t>
            </w:r>
            <w:r w:rsidR="00893E9E" w:rsidRPr="0007041C">
              <w:rPr>
                <w:rFonts w:asciiTheme="minorHAnsi" w:hAnsiTheme="minorHAnsi" w:cstheme="minorHAnsi"/>
                <w:lang w:eastAsia="en-GB" w:bidi="en-GB"/>
              </w:rPr>
              <w:t>.</w:t>
            </w:r>
            <w:proofErr w:type="spellStart"/>
            <w:r w:rsidRPr="0007041C">
              <w:rPr>
                <w:rFonts w:asciiTheme="minorHAnsi" w:hAnsiTheme="minorHAnsi" w:cstheme="minorHAnsi"/>
                <w:lang w:eastAsia="en-GB" w:bidi="en-GB"/>
              </w:rPr>
              <w:t>shp</w:t>
            </w:r>
            <w:proofErr w:type="spellEnd"/>
            <w:r w:rsidRPr="0007041C">
              <w:rPr>
                <w:rFonts w:asciiTheme="minorHAnsi" w:hAnsiTheme="minorHAnsi" w:cstheme="minorHAnsi"/>
                <w:lang w:eastAsia="en-GB" w:bidi="en-GB"/>
              </w:rPr>
              <w:t xml:space="preserve"> alto rischio erosione</w:t>
            </w:r>
            <w:r w:rsidR="00FA66B1" w:rsidRPr="0007041C">
              <w:rPr>
                <w:rFonts w:asciiTheme="minorHAnsi" w:hAnsiTheme="minorHAnsi" w:cstheme="minorHAnsi"/>
                <w:lang w:eastAsia="en-GB" w:bidi="en-GB"/>
              </w:rPr>
              <w:t xml:space="preserve"> ed eventuale sic.</w:t>
            </w:r>
          </w:p>
          <w:p w14:paraId="35069110" w14:textId="77777777" w:rsidR="00CF07D9" w:rsidRPr="0007041C" w:rsidRDefault="00CF07D9">
            <w:pPr>
              <w:pStyle w:val="Textbody"/>
              <w:spacing w:after="0"/>
              <w:rPr>
                <w:rFonts w:asciiTheme="minorHAnsi" w:hAnsiTheme="minorHAnsi" w:cstheme="minorHAnsi"/>
                <w:lang w:eastAsia="en-GB" w:bidi="en-GB"/>
              </w:rPr>
            </w:pPr>
          </w:p>
          <w:p w14:paraId="7F927E55" w14:textId="77777777" w:rsidR="00CF07D9" w:rsidRPr="0007041C" w:rsidRDefault="00CF07D9">
            <w:pPr>
              <w:pStyle w:val="Textbody"/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  <w:lang w:eastAsia="en-GB" w:bidi="en-GB"/>
              </w:rPr>
            </w:pPr>
            <w:r w:rsidRPr="0007041C">
              <w:rPr>
                <w:rFonts w:asciiTheme="minorHAnsi" w:hAnsiTheme="minorHAnsi" w:cstheme="minorHAnsi"/>
                <w:lang w:eastAsia="en-GB" w:bidi="en-GB"/>
              </w:rPr>
              <w:t>Inquinamento</w:t>
            </w:r>
          </w:p>
          <w:p w14:paraId="25ACDFF6" w14:textId="3F04C124" w:rsidR="00CF07D9" w:rsidRPr="0007041C" w:rsidRDefault="00CF07D9" w:rsidP="00CF07D9">
            <w:pPr>
              <w:pStyle w:val="Textbody"/>
              <w:spacing w:after="0"/>
              <w:rPr>
                <w:rFonts w:asciiTheme="minorHAnsi" w:hAnsiTheme="minorHAnsi" w:cstheme="minorHAnsi"/>
                <w:lang w:eastAsia="en-GB" w:bidi="en-GB"/>
              </w:rPr>
            </w:pPr>
            <w:r w:rsidRPr="0007041C">
              <w:rPr>
                <w:rFonts w:asciiTheme="minorHAnsi" w:hAnsiTheme="minorHAnsi" w:cstheme="minorHAnsi"/>
                <w:lang w:eastAsia="en-GB" w:bidi="en-GB"/>
              </w:rPr>
              <w:t>Discorso legato ancora ai fitofarmaci e fertilizzanti</w:t>
            </w:r>
            <w:r w:rsidR="0052656D" w:rsidRPr="0007041C">
              <w:rPr>
                <w:rFonts w:asciiTheme="minorHAnsi" w:hAnsiTheme="minorHAnsi" w:cstheme="minorHAnsi"/>
                <w:lang w:eastAsia="en-GB" w:bidi="en-GB"/>
              </w:rPr>
              <w:t xml:space="preserve"> (</w:t>
            </w:r>
            <w:r w:rsidR="0052656D" w:rsidRPr="0007041C">
              <w:rPr>
                <w:rFonts w:asciiTheme="minorHAnsi" w:hAnsiTheme="minorHAnsi" w:cstheme="minorHAnsi"/>
                <w:highlight w:val="yellow"/>
                <w:lang w:eastAsia="en-GB" w:bidi="en-GB"/>
              </w:rPr>
              <w:t>mi sfugge il senso</w:t>
            </w:r>
            <w:r w:rsidR="0052656D" w:rsidRPr="0007041C">
              <w:rPr>
                <w:rFonts w:asciiTheme="minorHAnsi" w:hAnsiTheme="minorHAnsi" w:cstheme="minorHAnsi"/>
                <w:lang w:eastAsia="en-GB" w:bidi="en-GB"/>
              </w:rPr>
              <w:t>)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0432B0C" w14:textId="3F63FF4C" w:rsidR="00F12F03" w:rsidRDefault="0007041C" w:rsidP="0007041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7041C">
              <w:rPr>
                <w:rFonts w:asciiTheme="minorHAnsi" w:hAnsiTheme="minorHAnsi" w:cstheme="minorHAnsi"/>
                <w:sz w:val="20"/>
                <w:szCs w:val="20"/>
              </w:rPr>
              <w:t xml:space="preserve">Il Piano di Gestione dei SIC della Provincia di Cosenza Le Direttive comunitarie 79/409/CEE e 92/43/CEE hanno rappresentato il riferimento principale per le politiche di tutela della biodiversità, affidando, inoltre, alle Regioni e Province Autonome l’impegno di individuare ed istituire le aree sensibili (Siti di interesse comunitario della Rete Natura 2000 e Zone di Protezione Speciale). Le ZPS e i SIC per la regione biogeografia mediterranea sono attualmente individuati dal Ministero dell’Ambiente nei DM del 03/07/2008 e DM del 30/03/2009. </w:t>
            </w:r>
            <w:r w:rsidRPr="001215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Per quanto concerne i SIC della Provincia di Cosenza, le linee di gestione sono </w:t>
            </w:r>
            <w:r w:rsidRPr="001215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contenute nel “Piano dei siti Natura 2000” (Tenuta et al. 2007), elaborato su incarico della Provincia. Piano Faunistico-Venatorio della Provincia di Cosenza 2009-2013</w:t>
            </w:r>
            <w:r w:rsidR="0012157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  <w:p w14:paraId="1A347E4E" w14:textId="77777777" w:rsidR="001A0583" w:rsidRDefault="0007041C" w:rsidP="00F12F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7041C">
              <w:rPr>
                <w:rFonts w:asciiTheme="minorHAnsi" w:hAnsiTheme="minorHAnsi" w:cstheme="minorHAnsi"/>
                <w:sz w:val="20"/>
                <w:szCs w:val="20"/>
              </w:rPr>
              <w:t xml:space="preserve">QUADRO CONOSCITIVO </w:t>
            </w:r>
            <w:proofErr w:type="gramStart"/>
            <w:r w:rsidRPr="0007041C">
              <w:rPr>
                <w:rFonts w:asciiTheme="minorHAnsi" w:hAnsiTheme="minorHAnsi" w:cstheme="minorHAnsi"/>
                <w:sz w:val="20"/>
                <w:szCs w:val="20"/>
              </w:rPr>
              <w:t>PRELIMINARE</w:t>
            </w:r>
            <w:proofErr w:type="gramEnd"/>
            <w:r w:rsidRPr="0007041C">
              <w:rPr>
                <w:rFonts w:asciiTheme="minorHAnsi" w:hAnsiTheme="minorHAnsi" w:cstheme="minorHAnsi"/>
                <w:sz w:val="20"/>
                <w:szCs w:val="20"/>
              </w:rPr>
              <w:t xml:space="preserve"> L’obiettivo generale del Piano di Gestione dei SIC della Provincia di Cosenza è la </w:t>
            </w:r>
            <w:r w:rsidRPr="00F12F03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conservazione degli habitat e delle specie vegetali e animali inclusi nella Direttiva Habitat</w:t>
            </w:r>
            <w:r w:rsidRPr="0007041C">
              <w:rPr>
                <w:rFonts w:asciiTheme="minorHAnsi" w:hAnsiTheme="minorHAnsi" w:cstheme="minorHAnsi"/>
                <w:sz w:val="20"/>
                <w:szCs w:val="20"/>
              </w:rPr>
              <w:t xml:space="preserve"> (92/43/CEE). Sono oggetto di tutela e conservazione gli habitat e le specie elencate dall’Allegato I e II della Direttiva 92/43/CEE, e dall’Allegato I della Direttiva 79/409/CEE per quanto riguarda le specie ornitiche</w:t>
            </w:r>
            <w:r w:rsidR="00F12F0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A21A946" w14:textId="77777777" w:rsidR="00146E92" w:rsidRPr="00146E92" w:rsidRDefault="00146E92" w:rsidP="00F12F0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DADD3C" w14:textId="3579C978" w:rsidR="00146E92" w:rsidRPr="00146E92" w:rsidRDefault="00146E92" w:rsidP="00146E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46E92">
              <w:rPr>
                <w:rFonts w:asciiTheme="minorHAnsi" w:hAnsiTheme="minorHAnsi" w:cstheme="minorHAnsi"/>
                <w:sz w:val="20"/>
                <w:szCs w:val="20"/>
              </w:rPr>
              <w:t>Misure di ripristino neg</w:t>
            </w:r>
            <w:r w:rsidR="00121573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Pr="00146E92">
              <w:rPr>
                <w:rFonts w:asciiTheme="minorHAnsi" w:hAnsiTheme="minorHAnsi" w:cstheme="minorHAnsi"/>
                <w:sz w:val="20"/>
                <w:szCs w:val="20"/>
              </w:rPr>
              <w:t xml:space="preserve">i habitat d’acqua dolce. Esempio per la zona target: Rinaturalizzazione della vegetazione ripariale in relazione allo stato ecologico e riduzione delle fonti di inquinamento di origine agricola attraverso la creazione di fasce tampone 3250, 3260, 3270, 3280, 3290 </w:t>
            </w:r>
            <w:proofErr w:type="spellStart"/>
            <w:r w:rsidRPr="00146E9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Alburnus</w:t>
            </w:r>
            <w:proofErr w:type="spellEnd"/>
            <w:r w:rsidRPr="00146E9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6E9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albidus</w:t>
            </w:r>
            <w:proofErr w:type="spellEnd"/>
            <w:r w:rsidRPr="00146E9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146E9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Rutilus</w:t>
            </w:r>
            <w:proofErr w:type="spellEnd"/>
            <w:r w:rsidRPr="00146E9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46E9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rubilio</w:t>
            </w:r>
            <w:proofErr w:type="spellEnd"/>
            <w:r w:rsidRPr="00146E9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  <w:p w14:paraId="7418A3BA" w14:textId="6365FF37" w:rsidR="00146E92" w:rsidRPr="00F12F03" w:rsidRDefault="00146E92" w:rsidP="00F12F0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A0583" w14:paraId="192DF07A" w14:textId="77777777">
        <w:trPr>
          <w:trHeight w:val="324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142A8" w14:textId="77777777" w:rsidR="001A0583" w:rsidRDefault="001A0583">
            <w:pPr>
              <w:pStyle w:val="Textbody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2D7262F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[MATRICE SOCIO-ECONOMICA (Id=81)]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2E0BC5A" w14:textId="77777777" w:rsidR="001A0583" w:rsidRDefault="001A0583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2A6BC63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color w:val="auto"/>
              </w:rPr>
              <w:t>[SUOLO (Id=2111)]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195E6D3" w14:textId="399DED5C" w:rsidR="001A0583" w:rsidRPr="005A00CF" w:rsidRDefault="00000000">
            <w:pPr>
              <w:pStyle w:val="Textbody"/>
              <w:spacing w:after="0"/>
              <w:rPr>
                <w:rFonts w:ascii="Calibri" w:hAnsi="Calibri" w:cs="Calibri"/>
                <w:lang w:eastAsia="en-GB" w:bidi="en-GB"/>
              </w:rPr>
            </w:pPr>
            <w:r w:rsidRPr="005A00CF">
              <w:rPr>
                <w:rFonts w:ascii="Calibri" w:hAnsi="Calibri" w:cs="Calibri"/>
                <w:lang w:eastAsia="en-GB" w:bidi="en-GB"/>
              </w:rPr>
              <w:t xml:space="preserve">Relazione, </w:t>
            </w:r>
            <w:r w:rsidR="005A00CF" w:rsidRPr="005A00CF">
              <w:rPr>
                <w:rFonts w:ascii="Calibri" w:hAnsi="Calibri" w:cs="Calibri"/>
                <w:lang w:eastAsia="en-GB" w:bidi="en-GB"/>
              </w:rPr>
              <w:t>è</w:t>
            </w:r>
            <w:r w:rsidRPr="005A00CF">
              <w:rPr>
                <w:rFonts w:ascii="Calibri" w:hAnsi="Calibri" w:cs="Calibri"/>
                <w:lang w:eastAsia="en-GB" w:bidi="en-GB"/>
              </w:rPr>
              <w:t xml:space="preserve"> dalla </w:t>
            </w:r>
            <w:r w:rsidR="005A00CF">
              <w:rPr>
                <w:rFonts w:ascii="Calibri" w:hAnsi="Calibri" w:cs="Calibri"/>
                <w:lang w:eastAsia="en-GB" w:bidi="en-GB"/>
              </w:rPr>
              <w:t>M</w:t>
            </w:r>
            <w:r w:rsidRPr="005A00CF">
              <w:rPr>
                <w:rFonts w:ascii="Calibri" w:hAnsi="Calibri" w:cs="Calibri"/>
                <w:lang w:eastAsia="en-GB" w:bidi="en-GB"/>
              </w:rPr>
              <w:t>atrice</w:t>
            </w:r>
            <w:r w:rsidR="005A00CF">
              <w:rPr>
                <w:rFonts w:ascii="Calibri" w:hAnsi="Calibri" w:cs="Calibri"/>
                <w:lang w:eastAsia="en-GB" w:bidi="en-GB"/>
              </w:rPr>
              <w:t xml:space="preserve"> </w:t>
            </w:r>
            <w:proofErr w:type="gramStart"/>
            <w:r w:rsidR="005A00CF">
              <w:rPr>
                <w:rFonts w:ascii="Calibri" w:hAnsi="Calibri" w:cs="Calibri"/>
                <w:lang w:eastAsia="en-GB" w:bidi="en-GB"/>
              </w:rPr>
              <w:t>socio-economica</w:t>
            </w:r>
            <w:proofErr w:type="gramEnd"/>
            <w:r w:rsidR="005A00CF">
              <w:rPr>
                <w:rFonts w:ascii="Calibri" w:hAnsi="Calibri" w:cs="Calibri"/>
                <w:lang w:eastAsia="en-GB" w:bidi="en-GB"/>
              </w:rPr>
              <w:t xml:space="preserve"> verso</w:t>
            </w:r>
            <w:r w:rsidRPr="005A00CF">
              <w:rPr>
                <w:rFonts w:ascii="Calibri" w:hAnsi="Calibri" w:cs="Calibri"/>
                <w:lang w:eastAsia="en-GB" w:bidi="en-GB"/>
              </w:rPr>
              <w:t xml:space="preserve"> Suolo, </w:t>
            </w:r>
            <w:r w:rsidR="005A00CF" w:rsidRPr="005A00CF">
              <w:rPr>
                <w:rFonts w:ascii="Calibri" w:hAnsi="Calibri" w:cs="Calibri"/>
                <w:lang w:eastAsia="en-GB" w:bidi="en-GB"/>
              </w:rPr>
              <w:t>è</w:t>
            </w:r>
            <w:r w:rsidRPr="005A00CF">
              <w:rPr>
                <w:rFonts w:ascii="Calibri" w:hAnsi="Calibri" w:cs="Calibri"/>
                <w:lang w:eastAsia="en-GB" w:bidi="en-GB"/>
              </w:rPr>
              <w:t xml:space="preserve"> definita come "trasporto inquinanti".</w:t>
            </w:r>
          </w:p>
          <w:p w14:paraId="0EC503B9" w14:textId="1172368E" w:rsidR="001A0583" w:rsidRPr="005A00CF" w:rsidRDefault="00000000">
            <w:pPr>
              <w:pStyle w:val="Textbody"/>
              <w:spacing w:after="0"/>
              <w:rPr>
                <w:rFonts w:ascii="Calibri" w:hAnsi="Calibri" w:cs="Calibri"/>
                <w:lang w:eastAsia="en-GB" w:bidi="en-GB"/>
              </w:rPr>
            </w:pPr>
            <w:r w:rsidRPr="005A00CF">
              <w:rPr>
                <w:rFonts w:ascii="Calibri" w:hAnsi="Calibri" w:cs="Calibri"/>
                <w:lang w:eastAsia="en-GB" w:bidi="en-GB"/>
              </w:rPr>
              <w:t xml:space="preserve">Gli indicatori si </w:t>
            </w:r>
            <w:r w:rsidR="005A00CF" w:rsidRPr="005A00CF">
              <w:rPr>
                <w:rFonts w:ascii="Calibri" w:hAnsi="Calibri" w:cs="Calibri"/>
                <w:lang w:eastAsia="en-GB" w:bidi="en-GB"/>
              </w:rPr>
              <w:t>riferiscono</w:t>
            </w:r>
            <w:r w:rsidRPr="005A00CF">
              <w:rPr>
                <w:rFonts w:ascii="Calibri" w:hAnsi="Calibri" w:cs="Calibri"/>
                <w:lang w:eastAsia="en-GB" w:bidi="en-GB"/>
              </w:rPr>
              <w:t xml:space="preserve"> al consumo di suolo.</w:t>
            </w:r>
          </w:p>
          <w:p w14:paraId="372C863B" w14:textId="77777777" w:rsidR="001A0583" w:rsidRPr="005A00CF" w:rsidRDefault="001A0583">
            <w:pPr>
              <w:pStyle w:val="Textbody"/>
              <w:spacing w:after="0"/>
              <w:rPr>
                <w:rFonts w:ascii="Calibri" w:hAnsi="Calibri" w:cs="Calibri"/>
                <w:lang w:eastAsia="en-GB" w:bidi="en-GB"/>
              </w:rPr>
            </w:pPr>
          </w:p>
          <w:p w14:paraId="42265DD9" w14:textId="77777777" w:rsidR="001A0583" w:rsidRPr="005A00CF" w:rsidRDefault="001A0583">
            <w:pPr>
              <w:pStyle w:val="Textbody"/>
              <w:spacing w:after="0"/>
              <w:rPr>
                <w:rFonts w:ascii="Calibri" w:hAnsi="Calibri" w:cs="Calibri"/>
                <w:lang w:eastAsia="en-GB" w:bidi="en-GB"/>
              </w:rPr>
            </w:pPr>
          </w:p>
          <w:p w14:paraId="54EB348F" w14:textId="77777777" w:rsidR="001A0583" w:rsidRPr="005A00CF" w:rsidRDefault="00000000">
            <w:pPr>
              <w:pStyle w:val="Textbody"/>
              <w:spacing w:after="0"/>
              <w:rPr>
                <w:rFonts w:ascii="Calibri" w:hAnsi="Calibri" w:cs="Calibri"/>
                <w:color w:val="4F81BD"/>
                <w:lang w:eastAsia="en-GB" w:bidi="en-GB"/>
              </w:rPr>
            </w:pPr>
            <w:r w:rsidRPr="005A00CF">
              <w:rPr>
                <w:rFonts w:ascii="Calibri" w:hAnsi="Calibri" w:cs="Calibri"/>
                <w:lang w:eastAsia="en-GB" w:bidi="en-GB"/>
              </w:rPr>
              <w:t xml:space="preserve">Altre mappe utili su pagina: </w:t>
            </w:r>
            <w:hyperlink r:id="rId21">
              <w:r w:rsidRPr="005A00CF">
                <w:rPr>
                  <w:rStyle w:val="Hyperlink"/>
                  <w:rFonts w:ascii="Calibri" w:hAnsi="Calibri"/>
                  <w:lang w:eastAsia="en-GB" w:bidi="en-GB"/>
                </w:rPr>
                <w:t>http://93.51.147.138:900/catsuoli250k/Provincia_pedologica/Prov_ped_4/COMUNI_SUOLI/Comuni_Suoli_CS.htm</w:t>
              </w:r>
            </w:hyperlink>
          </w:p>
          <w:p w14:paraId="5E4C2CE9" w14:textId="77777777" w:rsidR="001A0583" w:rsidRPr="005A00CF" w:rsidRDefault="00000000">
            <w:pPr>
              <w:pStyle w:val="Textbody"/>
              <w:spacing w:after="0"/>
              <w:rPr>
                <w:rFonts w:ascii="Calibri" w:hAnsi="Calibri" w:cs="Calibri"/>
                <w:color w:val="4F81BD"/>
                <w:lang w:eastAsia="en-GB" w:bidi="en-GB"/>
              </w:rPr>
            </w:pPr>
            <w:r w:rsidRPr="005A00CF">
              <w:rPr>
                <w:rFonts w:ascii="Calibri" w:hAnsi="Calibri" w:cs="Calibri"/>
                <w:color w:val="4F81BD"/>
                <w:lang w:eastAsia="en-GB" w:bidi="en-GB"/>
              </w:rPr>
              <w:t>Ogni mappa ha descrizioni dettagliate delle varie parcelle del sistema pedologico per ogni comune!</w:t>
            </w:r>
          </w:p>
          <w:p w14:paraId="2B63D41E" w14:textId="77777777" w:rsidR="001A0583" w:rsidRPr="005A00CF" w:rsidRDefault="00000000">
            <w:pPr>
              <w:pStyle w:val="Textbody"/>
              <w:spacing w:after="0"/>
              <w:rPr>
                <w:rFonts w:ascii="Calibri" w:hAnsi="Calibri" w:cs="Times New Roman"/>
                <w:color w:val="4F81BD"/>
                <w:lang w:eastAsia="en-GB" w:bidi="en-GB"/>
              </w:rPr>
            </w:pPr>
            <w:r w:rsidRPr="005A00CF">
              <w:rPr>
                <w:rFonts w:ascii="Calibri" w:hAnsi="Calibri" w:cs="Calibri"/>
                <w:color w:val="4F81BD"/>
                <w:lang w:eastAsia="en-GB" w:bidi="en-GB"/>
              </w:rPr>
              <w:t xml:space="preserve">Descrizione e parcella completate da tabelle con % Argilla; % sabbia; pH; effervescenza; %S.O.; </w:t>
            </w:r>
            <w:r>
              <w:rPr>
                <w:rFonts w:ascii="Calibri" w:hAnsi="Calibri" w:cs="Times New Roman"/>
                <w:color w:val="4F81BD"/>
              </w:rPr>
              <w:t>Conducibilità (</w:t>
            </w:r>
            <w:proofErr w:type="spellStart"/>
            <w:r>
              <w:rPr>
                <w:rFonts w:ascii="Calibri" w:hAnsi="Calibri" w:cs="Times New Roman"/>
                <w:color w:val="4F81BD"/>
              </w:rPr>
              <w:t>mS</w:t>
            </w:r>
            <w:proofErr w:type="spellEnd"/>
            <w:r>
              <w:rPr>
                <w:rFonts w:ascii="Calibri" w:hAnsi="Calibri" w:cs="Times New Roman"/>
                <w:color w:val="4F81BD"/>
              </w:rPr>
              <w:t>/cm)</w:t>
            </w:r>
            <w:r w:rsidRPr="005A00CF">
              <w:rPr>
                <w:rFonts w:ascii="Calibri" w:hAnsi="Calibri" w:cs="Times New Roman"/>
                <w:color w:val="4F81BD"/>
                <w:lang w:eastAsia="en-GB" w:bidi="en-GB"/>
              </w:rPr>
              <w:t>.</w:t>
            </w:r>
          </w:p>
          <w:p w14:paraId="2FCD44D6" w14:textId="77777777" w:rsidR="001A0583" w:rsidRPr="005A00CF" w:rsidRDefault="001A0583">
            <w:pPr>
              <w:pStyle w:val="Textbody"/>
              <w:spacing w:after="0"/>
              <w:rPr>
                <w:rFonts w:ascii="Calibri" w:hAnsi="Calibri" w:cs="Times New Roman"/>
                <w:lang w:eastAsia="en-GB" w:bidi="en-GB"/>
              </w:rPr>
            </w:pPr>
          </w:p>
          <w:bookmarkStart w:id="1" w:name="_dx_frag_StartFragment"/>
          <w:bookmarkEnd w:id="1"/>
          <w:p w14:paraId="70D69996" w14:textId="77777777" w:rsidR="001A0583" w:rsidRPr="005A00CF" w:rsidRDefault="00000000">
            <w:pPr>
              <w:pStyle w:val="Textbody"/>
              <w:spacing w:after="0"/>
              <w:rPr>
                <w:rFonts w:ascii="Calibri" w:hAnsi="Calibri"/>
                <w:color w:val="4F81BD"/>
                <w:lang w:eastAsia="en-GB" w:bidi="en-GB"/>
              </w:rPr>
            </w:pPr>
            <w:r>
              <w:fldChar w:fldCharType="begin"/>
            </w:r>
            <w:r>
              <w:instrText xml:space="preserve"> HYPERLINK "https://www.distrettoappenninomeridionale.it/images/_PAI/Calabria/PAI-RF/shp/CALABRIA_HAZARD_E_RISCHIO_FRANA_311220_WGS84_DEF.zip" \h </w:instrText>
            </w:r>
            <w:r>
              <w:fldChar w:fldCharType="separate"/>
            </w:r>
            <w:r>
              <w:rPr>
                <w:rStyle w:val="Hyperlink"/>
                <w:rFonts w:ascii="Calibri" w:eastAsia="Arial" w:hAnsi="Calibri" w:cs="Arial"/>
                <w:color w:val="4F81BD"/>
                <w:u w:val="none"/>
                <w:shd w:val="clear" w:color="auto" w:fill="FFFFFF"/>
              </w:rPr>
              <w:t>SHAPEFILE HAZARD E RISCHIO DA FRANA</w:t>
            </w:r>
            <w:r>
              <w:rPr>
                <w:rStyle w:val="Hyperlink"/>
                <w:rFonts w:ascii="Calibri" w:eastAsia="Arial" w:hAnsi="Calibri" w:cs="Arial"/>
                <w:color w:val="4F81BD"/>
                <w:u w:val="none"/>
                <w:shd w:val="clear" w:color="auto" w:fill="FFFFFF"/>
              </w:rPr>
              <w:fldChar w:fldCharType="end"/>
            </w:r>
            <w:bookmarkStart w:id="2" w:name="_dx_frag_EndFragment"/>
            <w:bookmarkEnd w:id="2"/>
            <w:r w:rsidRPr="005A00CF">
              <w:rPr>
                <w:rFonts w:ascii="Calibri" w:hAnsi="Calibri"/>
                <w:color w:val="4F81BD"/>
                <w:lang w:eastAsia="en-GB" w:bidi="en-GB"/>
              </w:rPr>
              <w:t xml:space="preserve"> disponibili </w:t>
            </w:r>
            <w:r w:rsidRPr="005A00CF">
              <w:rPr>
                <w:rFonts w:ascii="Calibri" w:hAnsi="Calibri"/>
                <w:color w:val="FF0000"/>
                <w:lang w:eastAsia="en-GB" w:bidi="en-GB"/>
              </w:rPr>
              <w:t>ma non inserite ancora in ISP</w:t>
            </w:r>
            <w:r w:rsidRPr="005A00CF">
              <w:rPr>
                <w:rFonts w:ascii="Calibri" w:hAnsi="Calibri"/>
                <w:color w:val="4F81BD"/>
                <w:lang w:eastAsia="en-GB" w:bidi="en-GB"/>
              </w:rPr>
              <w:t>.</w:t>
            </w:r>
          </w:p>
          <w:p w14:paraId="73CEF325" w14:textId="77777777" w:rsidR="001A0583" w:rsidRPr="005A00CF" w:rsidRDefault="001A0583">
            <w:pPr>
              <w:pStyle w:val="Textbody"/>
              <w:spacing w:after="0"/>
              <w:rPr>
                <w:rFonts w:ascii="Calibri" w:hAnsi="Calibri"/>
                <w:color w:val="4F81BD"/>
                <w:lang w:eastAsia="en-GB" w:bidi="en-GB"/>
              </w:rPr>
            </w:pPr>
          </w:p>
          <w:p w14:paraId="6552C2C2" w14:textId="77777777" w:rsidR="001A0583" w:rsidRDefault="00000000">
            <w:pPr>
              <w:pStyle w:val="Textbody"/>
              <w:spacing w:after="0"/>
              <w:rPr>
                <w:rFonts w:ascii="Calibri" w:hAnsi="Calibri" w:cs="Calibri"/>
                <w:lang w:eastAsia="en-GB" w:bidi="en-GB"/>
              </w:rPr>
            </w:pPr>
            <w:r w:rsidRPr="005A00CF">
              <w:rPr>
                <w:rFonts w:ascii="Calibri" w:hAnsi="Calibri"/>
                <w:color w:val="4F81BD"/>
                <w:lang w:eastAsia="en-GB" w:bidi="en-GB"/>
              </w:rPr>
              <w:t>(https://www.distrettoappenninomeridionale.it/index.php/elaborati-di-piano-menu/ex-adb-calabria-menu/piano-stralcio-assetto-idrogeologico-rischio-da-frana-articolo</w:t>
            </w:r>
            <w:r w:rsidRPr="005A00CF">
              <w:rPr>
                <w:rFonts w:ascii="Calibri" w:hAnsi="Calibri" w:cs="Calibri"/>
                <w:lang w:eastAsia="en-GB" w:bidi="en-GB"/>
              </w:rPr>
              <w:t>)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306711B" w14:textId="77777777" w:rsidR="001A0583" w:rsidRDefault="001A0583">
            <w:pPr>
              <w:pStyle w:val="Textbody"/>
              <w:spacing w:after="0"/>
              <w:rPr>
                <w:rFonts w:ascii="Calibri" w:hAnsi="Calibri" w:cs="Calibri"/>
                <w:color w:val="auto"/>
              </w:rPr>
            </w:pPr>
          </w:p>
        </w:tc>
      </w:tr>
    </w:tbl>
    <w:p w14:paraId="126F3FBB" w14:textId="77777777" w:rsidR="001A0583" w:rsidRDefault="001A0583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50ECA061" w14:textId="77777777" w:rsidR="001A0583" w:rsidRDefault="001A0583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20D192F7" w14:textId="77777777" w:rsidR="001A0583" w:rsidRDefault="001A0583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22FFCC86" w14:textId="77777777" w:rsidR="001A0583" w:rsidRDefault="001A0583">
      <w:pPr>
        <w:pStyle w:val="Textbody"/>
        <w:spacing w:after="0"/>
        <w:jc w:val="left"/>
        <w:rPr>
          <w:rFonts w:ascii="Calibri" w:hAnsi="Calibri" w:cs="Calibri"/>
          <w:b/>
          <w:bCs/>
          <w:sz w:val="22"/>
          <w:szCs w:val="22"/>
        </w:rPr>
      </w:pPr>
    </w:p>
    <w:sectPr w:rsidR="001A0583">
      <w:pgSz w:w="15840" w:h="12240" w:orient="landscape"/>
      <w:pgMar w:top="1134" w:right="851" w:bottom="113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4785"/>
    <w:multiLevelType w:val="hybridMultilevel"/>
    <w:tmpl w:val="1BE20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E0E7C"/>
    <w:multiLevelType w:val="hybridMultilevel"/>
    <w:tmpl w:val="7F9627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6083E"/>
    <w:multiLevelType w:val="hybridMultilevel"/>
    <w:tmpl w:val="CBD680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918CD"/>
    <w:multiLevelType w:val="hybridMultilevel"/>
    <w:tmpl w:val="62B8AEBE"/>
    <w:lvl w:ilvl="0" w:tplc="6B923D1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51E39"/>
    <w:multiLevelType w:val="hybridMultilevel"/>
    <w:tmpl w:val="1A6AA6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C0A9D"/>
    <w:multiLevelType w:val="hybridMultilevel"/>
    <w:tmpl w:val="CE843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767F2"/>
    <w:multiLevelType w:val="hybridMultilevel"/>
    <w:tmpl w:val="0C487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4918EE"/>
    <w:multiLevelType w:val="hybridMultilevel"/>
    <w:tmpl w:val="11B82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D7D58"/>
    <w:multiLevelType w:val="hybridMultilevel"/>
    <w:tmpl w:val="EE861B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1D7A4B"/>
    <w:multiLevelType w:val="hybridMultilevel"/>
    <w:tmpl w:val="01B02C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D54E2"/>
    <w:multiLevelType w:val="hybridMultilevel"/>
    <w:tmpl w:val="900204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2859A2"/>
    <w:multiLevelType w:val="hybridMultilevel"/>
    <w:tmpl w:val="CEF4F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776AB5"/>
    <w:multiLevelType w:val="hybridMultilevel"/>
    <w:tmpl w:val="4202CB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A53DB8"/>
    <w:multiLevelType w:val="hybridMultilevel"/>
    <w:tmpl w:val="E5628E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E01152"/>
    <w:multiLevelType w:val="hybridMultilevel"/>
    <w:tmpl w:val="F5F4500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652D14"/>
    <w:multiLevelType w:val="hybridMultilevel"/>
    <w:tmpl w:val="4A40F1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7104998">
    <w:abstractNumId w:val="6"/>
  </w:num>
  <w:num w:numId="2" w16cid:durableId="1049304024">
    <w:abstractNumId w:val="11"/>
  </w:num>
  <w:num w:numId="3" w16cid:durableId="1136678559">
    <w:abstractNumId w:val="13"/>
  </w:num>
  <w:num w:numId="4" w16cid:durableId="843740226">
    <w:abstractNumId w:val="8"/>
  </w:num>
  <w:num w:numId="5" w16cid:durableId="1167479787">
    <w:abstractNumId w:val="4"/>
  </w:num>
  <w:num w:numId="6" w16cid:durableId="2089617931">
    <w:abstractNumId w:val="15"/>
  </w:num>
  <w:num w:numId="7" w16cid:durableId="686757603">
    <w:abstractNumId w:val="3"/>
  </w:num>
  <w:num w:numId="8" w16cid:durableId="173031769">
    <w:abstractNumId w:val="1"/>
  </w:num>
  <w:num w:numId="9" w16cid:durableId="1060207944">
    <w:abstractNumId w:val="14"/>
  </w:num>
  <w:num w:numId="10" w16cid:durableId="1854804958">
    <w:abstractNumId w:val="10"/>
  </w:num>
  <w:num w:numId="11" w16cid:durableId="1064370490">
    <w:abstractNumId w:val="5"/>
  </w:num>
  <w:num w:numId="12" w16cid:durableId="739713486">
    <w:abstractNumId w:val="0"/>
  </w:num>
  <w:num w:numId="13" w16cid:durableId="84348450">
    <w:abstractNumId w:val="9"/>
  </w:num>
  <w:num w:numId="14" w16cid:durableId="203178574">
    <w:abstractNumId w:val="12"/>
  </w:num>
  <w:num w:numId="15" w16cid:durableId="508132395">
    <w:abstractNumId w:val="7"/>
  </w:num>
  <w:num w:numId="16" w16cid:durableId="1554124047">
    <w:abstractNumId w:val="2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tteo Onori">
    <w15:presenceInfo w15:providerId="Windows Live" w15:userId="4f010e6f764deb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283"/>
  <w:doNotShadeFormData/>
  <w:characterSpacingControl w:val="doNotCompress"/>
  <w:compat>
    <w:balanceSingleByteDoubleByteWidth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583"/>
    <w:rsid w:val="0000545A"/>
    <w:rsid w:val="00013324"/>
    <w:rsid w:val="00017691"/>
    <w:rsid w:val="00017D5B"/>
    <w:rsid w:val="00023FF3"/>
    <w:rsid w:val="0002678F"/>
    <w:rsid w:val="00060C19"/>
    <w:rsid w:val="000616F2"/>
    <w:rsid w:val="00065104"/>
    <w:rsid w:val="0007041C"/>
    <w:rsid w:val="0007298C"/>
    <w:rsid w:val="00073C66"/>
    <w:rsid w:val="00073FF2"/>
    <w:rsid w:val="00075C09"/>
    <w:rsid w:val="00094689"/>
    <w:rsid w:val="000A445E"/>
    <w:rsid w:val="000B44FA"/>
    <w:rsid w:val="000B4982"/>
    <w:rsid w:val="000C491B"/>
    <w:rsid w:val="000C5693"/>
    <w:rsid w:val="00103E0B"/>
    <w:rsid w:val="00105727"/>
    <w:rsid w:val="00121573"/>
    <w:rsid w:val="00125C80"/>
    <w:rsid w:val="00136F2E"/>
    <w:rsid w:val="00136FC2"/>
    <w:rsid w:val="00146E92"/>
    <w:rsid w:val="00150BC9"/>
    <w:rsid w:val="00153EA6"/>
    <w:rsid w:val="00167616"/>
    <w:rsid w:val="00171A1F"/>
    <w:rsid w:val="00173748"/>
    <w:rsid w:val="00180C29"/>
    <w:rsid w:val="001820A6"/>
    <w:rsid w:val="001835A3"/>
    <w:rsid w:val="00192675"/>
    <w:rsid w:val="00193994"/>
    <w:rsid w:val="001A0583"/>
    <w:rsid w:val="001A72A4"/>
    <w:rsid w:val="001B4826"/>
    <w:rsid w:val="001C093D"/>
    <w:rsid w:val="001C1E7B"/>
    <w:rsid w:val="001C215F"/>
    <w:rsid w:val="001D354B"/>
    <w:rsid w:val="001D7C08"/>
    <w:rsid w:val="001E18C8"/>
    <w:rsid w:val="001E2210"/>
    <w:rsid w:val="001E7916"/>
    <w:rsid w:val="001F2B18"/>
    <w:rsid w:val="00202F17"/>
    <w:rsid w:val="002123A2"/>
    <w:rsid w:val="002267C7"/>
    <w:rsid w:val="00232595"/>
    <w:rsid w:val="002368EB"/>
    <w:rsid w:val="002463EB"/>
    <w:rsid w:val="00250D02"/>
    <w:rsid w:val="00254939"/>
    <w:rsid w:val="00266689"/>
    <w:rsid w:val="002674BF"/>
    <w:rsid w:val="0027262F"/>
    <w:rsid w:val="00272CAE"/>
    <w:rsid w:val="00274604"/>
    <w:rsid w:val="00280991"/>
    <w:rsid w:val="00281EE3"/>
    <w:rsid w:val="002967AF"/>
    <w:rsid w:val="002A644A"/>
    <w:rsid w:val="002B0B96"/>
    <w:rsid w:val="002C7D75"/>
    <w:rsid w:val="002D46BD"/>
    <w:rsid w:val="002D4CA3"/>
    <w:rsid w:val="002F3983"/>
    <w:rsid w:val="00303267"/>
    <w:rsid w:val="00314DD4"/>
    <w:rsid w:val="00326328"/>
    <w:rsid w:val="00331ADD"/>
    <w:rsid w:val="00335269"/>
    <w:rsid w:val="00337400"/>
    <w:rsid w:val="00344CC9"/>
    <w:rsid w:val="00354597"/>
    <w:rsid w:val="003612E6"/>
    <w:rsid w:val="00361A57"/>
    <w:rsid w:val="00367BA1"/>
    <w:rsid w:val="00372D0B"/>
    <w:rsid w:val="00383195"/>
    <w:rsid w:val="00395917"/>
    <w:rsid w:val="00397259"/>
    <w:rsid w:val="003A3943"/>
    <w:rsid w:val="003B4C8E"/>
    <w:rsid w:val="003B6065"/>
    <w:rsid w:val="003B64C1"/>
    <w:rsid w:val="003B6CF9"/>
    <w:rsid w:val="003B7460"/>
    <w:rsid w:val="003C55F7"/>
    <w:rsid w:val="003D1F53"/>
    <w:rsid w:val="003D7E01"/>
    <w:rsid w:val="003F1E60"/>
    <w:rsid w:val="003F3084"/>
    <w:rsid w:val="003F6A26"/>
    <w:rsid w:val="00407604"/>
    <w:rsid w:val="0041201E"/>
    <w:rsid w:val="00413B8C"/>
    <w:rsid w:val="00424888"/>
    <w:rsid w:val="00426E0D"/>
    <w:rsid w:val="00441D51"/>
    <w:rsid w:val="00457CE4"/>
    <w:rsid w:val="00472715"/>
    <w:rsid w:val="00473E44"/>
    <w:rsid w:val="00494B9D"/>
    <w:rsid w:val="00494DEF"/>
    <w:rsid w:val="004A3745"/>
    <w:rsid w:val="004B0DE7"/>
    <w:rsid w:val="004C0884"/>
    <w:rsid w:val="004C24C7"/>
    <w:rsid w:val="004C7690"/>
    <w:rsid w:val="004D1EE7"/>
    <w:rsid w:val="004D7BEB"/>
    <w:rsid w:val="004E0025"/>
    <w:rsid w:val="004E3E0D"/>
    <w:rsid w:val="004E54E5"/>
    <w:rsid w:val="00505B39"/>
    <w:rsid w:val="005174B5"/>
    <w:rsid w:val="00524C25"/>
    <w:rsid w:val="0052656D"/>
    <w:rsid w:val="00526BF4"/>
    <w:rsid w:val="005347B0"/>
    <w:rsid w:val="00541230"/>
    <w:rsid w:val="00542BDF"/>
    <w:rsid w:val="00550635"/>
    <w:rsid w:val="0055452E"/>
    <w:rsid w:val="00554F64"/>
    <w:rsid w:val="0055643C"/>
    <w:rsid w:val="00567AAE"/>
    <w:rsid w:val="00572CB8"/>
    <w:rsid w:val="005822F8"/>
    <w:rsid w:val="005875E6"/>
    <w:rsid w:val="005A00CF"/>
    <w:rsid w:val="005A7575"/>
    <w:rsid w:val="005B10D2"/>
    <w:rsid w:val="005B1319"/>
    <w:rsid w:val="005B2AA6"/>
    <w:rsid w:val="005B4DB4"/>
    <w:rsid w:val="005C108C"/>
    <w:rsid w:val="005C2E0E"/>
    <w:rsid w:val="005C399E"/>
    <w:rsid w:val="005D0BA6"/>
    <w:rsid w:val="005D0D50"/>
    <w:rsid w:val="005D0F53"/>
    <w:rsid w:val="005D53F9"/>
    <w:rsid w:val="005E148E"/>
    <w:rsid w:val="00602EC2"/>
    <w:rsid w:val="0061742C"/>
    <w:rsid w:val="0062062A"/>
    <w:rsid w:val="00625482"/>
    <w:rsid w:val="00634356"/>
    <w:rsid w:val="00647E0B"/>
    <w:rsid w:val="00675643"/>
    <w:rsid w:val="00687D2B"/>
    <w:rsid w:val="00691F77"/>
    <w:rsid w:val="0069594B"/>
    <w:rsid w:val="006A69FA"/>
    <w:rsid w:val="006B0240"/>
    <w:rsid w:val="006B6A0C"/>
    <w:rsid w:val="006C5B8A"/>
    <w:rsid w:val="006D611E"/>
    <w:rsid w:val="006D79FA"/>
    <w:rsid w:val="006E5F21"/>
    <w:rsid w:val="006E75F2"/>
    <w:rsid w:val="00701201"/>
    <w:rsid w:val="00703FB4"/>
    <w:rsid w:val="00712D7D"/>
    <w:rsid w:val="007215E3"/>
    <w:rsid w:val="00736E6C"/>
    <w:rsid w:val="00757CBB"/>
    <w:rsid w:val="007608CD"/>
    <w:rsid w:val="00771C8D"/>
    <w:rsid w:val="0078523A"/>
    <w:rsid w:val="007932BB"/>
    <w:rsid w:val="00794BC6"/>
    <w:rsid w:val="007965FD"/>
    <w:rsid w:val="00796784"/>
    <w:rsid w:val="00797643"/>
    <w:rsid w:val="007A4932"/>
    <w:rsid w:val="007B1778"/>
    <w:rsid w:val="007B2F7D"/>
    <w:rsid w:val="007B4878"/>
    <w:rsid w:val="007C02BD"/>
    <w:rsid w:val="007C04CC"/>
    <w:rsid w:val="007C2490"/>
    <w:rsid w:val="007C6439"/>
    <w:rsid w:val="007D289F"/>
    <w:rsid w:val="007E141D"/>
    <w:rsid w:val="007E2843"/>
    <w:rsid w:val="007E45A4"/>
    <w:rsid w:val="007F0C29"/>
    <w:rsid w:val="008035FF"/>
    <w:rsid w:val="00812C88"/>
    <w:rsid w:val="00813783"/>
    <w:rsid w:val="00817980"/>
    <w:rsid w:val="00824D2A"/>
    <w:rsid w:val="008357D0"/>
    <w:rsid w:val="00836356"/>
    <w:rsid w:val="008442C3"/>
    <w:rsid w:val="008471F3"/>
    <w:rsid w:val="00847D7F"/>
    <w:rsid w:val="008665CF"/>
    <w:rsid w:val="00876312"/>
    <w:rsid w:val="0088791E"/>
    <w:rsid w:val="0089118F"/>
    <w:rsid w:val="00893E9E"/>
    <w:rsid w:val="008B3B1E"/>
    <w:rsid w:val="008B3F7E"/>
    <w:rsid w:val="008C770E"/>
    <w:rsid w:val="008D2987"/>
    <w:rsid w:val="008F133E"/>
    <w:rsid w:val="008F22BB"/>
    <w:rsid w:val="008F609D"/>
    <w:rsid w:val="00917D86"/>
    <w:rsid w:val="00921A0D"/>
    <w:rsid w:val="00931E3C"/>
    <w:rsid w:val="00940FBC"/>
    <w:rsid w:val="009429C3"/>
    <w:rsid w:val="00943C30"/>
    <w:rsid w:val="0094702B"/>
    <w:rsid w:val="009551BD"/>
    <w:rsid w:val="009627BA"/>
    <w:rsid w:val="0096759E"/>
    <w:rsid w:val="009729BD"/>
    <w:rsid w:val="009733A8"/>
    <w:rsid w:val="00977CB1"/>
    <w:rsid w:val="00984ADA"/>
    <w:rsid w:val="009A2467"/>
    <w:rsid w:val="009A28C5"/>
    <w:rsid w:val="009C0C4C"/>
    <w:rsid w:val="009C4791"/>
    <w:rsid w:val="009C7484"/>
    <w:rsid w:val="009D25A9"/>
    <w:rsid w:val="009F1513"/>
    <w:rsid w:val="009F1974"/>
    <w:rsid w:val="00A040F6"/>
    <w:rsid w:val="00A04A6A"/>
    <w:rsid w:val="00A11585"/>
    <w:rsid w:val="00A12614"/>
    <w:rsid w:val="00A144B5"/>
    <w:rsid w:val="00A21436"/>
    <w:rsid w:val="00A227DE"/>
    <w:rsid w:val="00A32E5B"/>
    <w:rsid w:val="00A50881"/>
    <w:rsid w:val="00A55A4F"/>
    <w:rsid w:val="00A5780A"/>
    <w:rsid w:val="00A71B66"/>
    <w:rsid w:val="00A82EB2"/>
    <w:rsid w:val="00A8690F"/>
    <w:rsid w:val="00A92682"/>
    <w:rsid w:val="00AB5F79"/>
    <w:rsid w:val="00AC6896"/>
    <w:rsid w:val="00AD184A"/>
    <w:rsid w:val="00AD6CF3"/>
    <w:rsid w:val="00AF276B"/>
    <w:rsid w:val="00AF2F04"/>
    <w:rsid w:val="00B11D11"/>
    <w:rsid w:val="00B14FA3"/>
    <w:rsid w:val="00B17961"/>
    <w:rsid w:val="00B2556D"/>
    <w:rsid w:val="00B41BCB"/>
    <w:rsid w:val="00B44001"/>
    <w:rsid w:val="00B619B8"/>
    <w:rsid w:val="00B636BD"/>
    <w:rsid w:val="00B75675"/>
    <w:rsid w:val="00B913AA"/>
    <w:rsid w:val="00B9393A"/>
    <w:rsid w:val="00B961E2"/>
    <w:rsid w:val="00BB037E"/>
    <w:rsid w:val="00BB06F9"/>
    <w:rsid w:val="00BB1A5A"/>
    <w:rsid w:val="00BB6D71"/>
    <w:rsid w:val="00BC14CC"/>
    <w:rsid w:val="00BC3D9A"/>
    <w:rsid w:val="00BC4E4F"/>
    <w:rsid w:val="00BE0E27"/>
    <w:rsid w:val="00BF2DBC"/>
    <w:rsid w:val="00C13776"/>
    <w:rsid w:val="00C1526E"/>
    <w:rsid w:val="00C33B02"/>
    <w:rsid w:val="00C3567A"/>
    <w:rsid w:val="00C3578A"/>
    <w:rsid w:val="00C410F3"/>
    <w:rsid w:val="00C44320"/>
    <w:rsid w:val="00C5345F"/>
    <w:rsid w:val="00C7120B"/>
    <w:rsid w:val="00C81E0C"/>
    <w:rsid w:val="00C878DF"/>
    <w:rsid w:val="00C94DBD"/>
    <w:rsid w:val="00C9527A"/>
    <w:rsid w:val="00CA1476"/>
    <w:rsid w:val="00CB3791"/>
    <w:rsid w:val="00CC0F25"/>
    <w:rsid w:val="00CD1E7E"/>
    <w:rsid w:val="00CD6B30"/>
    <w:rsid w:val="00CE23F9"/>
    <w:rsid w:val="00CE3976"/>
    <w:rsid w:val="00CE44E5"/>
    <w:rsid w:val="00CE6549"/>
    <w:rsid w:val="00CF07D9"/>
    <w:rsid w:val="00D1733C"/>
    <w:rsid w:val="00D264AC"/>
    <w:rsid w:val="00D35BE6"/>
    <w:rsid w:val="00D3757B"/>
    <w:rsid w:val="00D41A28"/>
    <w:rsid w:val="00D47070"/>
    <w:rsid w:val="00D84B0C"/>
    <w:rsid w:val="00D852EE"/>
    <w:rsid w:val="00D85335"/>
    <w:rsid w:val="00D86115"/>
    <w:rsid w:val="00DA3CA1"/>
    <w:rsid w:val="00DB1E6C"/>
    <w:rsid w:val="00DC03A9"/>
    <w:rsid w:val="00DC12BB"/>
    <w:rsid w:val="00DD57C0"/>
    <w:rsid w:val="00E06509"/>
    <w:rsid w:val="00E11071"/>
    <w:rsid w:val="00E1291D"/>
    <w:rsid w:val="00E244C1"/>
    <w:rsid w:val="00E26887"/>
    <w:rsid w:val="00E31986"/>
    <w:rsid w:val="00E336C8"/>
    <w:rsid w:val="00E45878"/>
    <w:rsid w:val="00E53FC1"/>
    <w:rsid w:val="00E57059"/>
    <w:rsid w:val="00E81AAD"/>
    <w:rsid w:val="00E93BE8"/>
    <w:rsid w:val="00EB137B"/>
    <w:rsid w:val="00EB39A4"/>
    <w:rsid w:val="00EB7FD8"/>
    <w:rsid w:val="00EC0694"/>
    <w:rsid w:val="00EC256A"/>
    <w:rsid w:val="00EC3ECF"/>
    <w:rsid w:val="00ED138A"/>
    <w:rsid w:val="00EE336D"/>
    <w:rsid w:val="00F022C5"/>
    <w:rsid w:val="00F12F03"/>
    <w:rsid w:val="00F13C54"/>
    <w:rsid w:val="00F14034"/>
    <w:rsid w:val="00F21F97"/>
    <w:rsid w:val="00F34821"/>
    <w:rsid w:val="00F35D93"/>
    <w:rsid w:val="00F44432"/>
    <w:rsid w:val="00F46E8C"/>
    <w:rsid w:val="00F523C3"/>
    <w:rsid w:val="00F60BAB"/>
    <w:rsid w:val="00F61006"/>
    <w:rsid w:val="00F63B5F"/>
    <w:rsid w:val="00F748BC"/>
    <w:rsid w:val="00F80EA4"/>
    <w:rsid w:val="00F8301E"/>
    <w:rsid w:val="00F87462"/>
    <w:rsid w:val="00FA2430"/>
    <w:rsid w:val="00FA4FFF"/>
    <w:rsid w:val="00FA66B1"/>
    <w:rsid w:val="00FB4C45"/>
    <w:rsid w:val="00FC5775"/>
    <w:rsid w:val="00FF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48F3A"/>
  <w15:docId w15:val="{1DA05BF7-2B63-499F-93DD-C514F14E5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after="0"/>
    </w:pPr>
    <w:rPr>
      <w:color w:val="000000"/>
      <w:sz w:val="24"/>
      <w:szCs w:val="24"/>
      <w:lang w:val="it-IT" w:eastAsia="it-IT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widowControl/>
      <w:spacing w:before="100" w:beforeAutospacing="1" w:after="100" w:afterAutospacing="1"/>
      <w:outlineLvl w:val="3"/>
    </w:pPr>
    <w:rPr>
      <w:b/>
      <w:bCs/>
      <w:color w:val="auto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Pr>
      <w:b/>
      <w:bCs/>
      <w:sz w:val="22"/>
      <w:szCs w:val="22"/>
    </w:rPr>
  </w:style>
  <w:style w:type="paragraph" w:customStyle="1" w:styleId="Textbody">
    <w:name w:val="Text body"/>
    <w:basedOn w:val="Normal"/>
    <w:pPr>
      <w:suppressAutoHyphens/>
      <w:spacing w:after="120"/>
      <w:jc w:val="both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</w:pPr>
    <w:rPr>
      <w:color w:val="auto"/>
      <w:lang w:val="en-GB" w:eastAsia="en-GB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Pr>
      <w:b/>
      <w:bCs/>
    </w:rPr>
  </w:style>
  <w:style w:type="character" w:styleId="LineNumber">
    <w:name w:val="line number"/>
    <w:basedOn w:val="DefaultParagraphFont"/>
    <w:rPr>
      <w:rFonts w:cs="Times New Roman"/>
      <w:color w:val="000000"/>
    </w:rPr>
  </w:style>
  <w:style w:type="character" w:styleId="Hyperlink">
    <w:name w:val="Hyperlink"/>
    <w:basedOn w:val="DefaultParagraphFont"/>
    <w:rPr>
      <w:rFonts w:cs="Times New Roman"/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rPr>
      <w:rFonts w:cs="Times New Roman"/>
      <w:b/>
      <w:bCs/>
      <w:sz w:val="24"/>
      <w:szCs w:val="24"/>
    </w:rPr>
  </w:style>
  <w:style w:type="character" w:styleId="Emphasis">
    <w:name w:val="Emphasis"/>
    <w:basedOn w:val="DefaultParagraphFont"/>
    <w:qFormat/>
    <w:rPr>
      <w:rFonts w:cs="Times New Roman"/>
      <w:i/>
    </w:rPr>
  </w:style>
  <w:style w:type="character" w:customStyle="1" w:styleId="BodyText3Char">
    <w:name w:val="Body Text 3 Char"/>
    <w:basedOn w:val="DefaultParagraphFont"/>
    <w:link w:val="BodyText3"/>
    <w:rPr>
      <w:rFonts w:cs="Times New Roman"/>
      <w:color w:val="000000"/>
      <w:sz w:val="16"/>
      <w:szCs w:val="16"/>
    </w:rPr>
  </w:style>
  <w:style w:type="character" w:styleId="Strong">
    <w:name w:val="Strong"/>
    <w:basedOn w:val="DefaultParagraphFont"/>
    <w:qFormat/>
    <w:rPr>
      <w:rFonts w:cs="Times New Roman"/>
      <w:b/>
    </w:rPr>
  </w:style>
  <w:style w:type="character" w:customStyle="1" w:styleId="UnresolvedMention1">
    <w:name w:val="Unresolved Mention1"/>
    <w:basedOn w:val="DefaultParagraphFont"/>
    <w:semiHidden/>
    <w:rPr>
      <w:rFonts w:cs="Times New Roman"/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semiHidden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rPr>
      <w:color w:val="000000"/>
      <w:sz w:val="20"/>
      <w:szCs w:val="20"/>
      <w:lang w:val="it-IT" w:eastAsia="it-IT"/>
    </w:rPr>
  </w:style>
  <w:style w:type="character" w:customStyle="1" w:styleId="CommentSubjectChar">
    <w:name w:val="Comment Subject Char"/>
    <w:basedOn w:val="CommentTextChar"/>
    <w:link w:val="CommentSubject"/>
    <w:semiHidden/>
    <w:rPr>
      <w:b/>
      <w:bCs/>
      <w:color w:val="000000"/>
      <w:sz w:val="20"/>
      <w:szCs w:val="20"/>
      <w:lang w:val="it-IT" w:eastAsia="it-IT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1B4826"/>
    <w:pPr>
      <w:spacing w:after="0"/>
    </w:pPr>
    <w:rPr>
      <w:color w:val="000000"/>
      <w:sz w:val="24"/>
      <w:szCs w:val="24"/>
      <w:lang w:val="it-IT" w:eastAsia="it-IT"/>
    </w:rPr>
  </w:style>
  <w:style w:type="character" w:styleId="UnresolvedMention">
    <w:name w:val="Unresolved Mention"/>
    <w:basedOn w:val="DefaultParagraphFont"/>
    <w:uiPriority w:val="99"/>
    <w:semiHidden/>
    <w:unhideWhenUsed/>
    <w:rsid w:val="0055063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2556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B0240"/>
    <w:pPr>
      <w:ind w:left="720"/>
      <w:contextualSpacing/>
    </w:pPr>
  </w:style>
  <w:style w:type="character" w:customStyle="1" w:styleId="cf01">
    <w:name w:val="cf01"/>
    <w:basedOn w:val="DefaultParagraphFont"/>
    <w:rsid w:val="0027262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27262F"/>
    <w:pPr>
      <w:widowControl/>
      <w:spacing w:before="100" w:beforeAutospacing="1" w:after="100" w:afterAutospacing="1"/>
    </w:pPr>
    <w:rPr>
      <w:color w:val="auto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1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eacque.salute.gov.it/PortaleAcquePubblico/mappa.do" TargetMode="External"/><Relationship Id="rId13" Type="http://schemas.openxmlformats.org/officeDocument/2006/relationships/hyperlink" Target="https://eur-lex.europa.eu/legal-content/IT/TXT/PDF/?uri=CELEX:31991L0271&amp;from=EN" TargetMode="External"/><Relationship Id="rId18" Type="http://schemas.openxmlformats.org/officeDocument/2006/relationships/hyperlink" Target="https://ec.europa.eu/eurostat/web/agriculture/agri-environmental-indicators" TargetMode="External"/><Relationship Id="rId3" Type="http://schemas.openxmlformats.org/officeDocument/2006/relationships/styles" Target="styles.xml"/><Relationship Id="rId21" Type="http://schemas.openxmlformats.org/officeDocument/2006/relationships/hyperlink" Target="http://93.51.147.138:900/catsuoli250k/Provincia_pedologica/Prov_ped_4/COMUNI_SUOLI/Comuni_Suoli_CS.htm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www.eea.europa.eu/data-and-maps/data/waterbase-uwwtd-urban-waste-water-treatment-directive-8" TargetMode="External"/><Relationship Id="rId17" Type="http://schemas.openxmlformats.org/officeDocument/2006/relationships/hyperlink" Target="https://www.istat.it/it/files/2021/05/Tavole_dati_Indicatori_agro_ambientali_AEIs_2010_19_20_05_2021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ati-censimentoagricoltura.istat.it/Index.aspx?lang=it" TargetMode="External"/><Relationship Id="rId20" Type="http://schemas.openxmlformats.org/officeDocument/2006/relationships/hyperlink" Target="https://cdr.eionet.europa.eu/help/WISE_SoE/wise3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://www.arpacal.it/index.php/temi-ambientali/tematiche?id=9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jpg"/><Relationship Id="rId23" Type="http://schemas.microsoft.com/office/2011/relationships/people" Target="people.xml"/><Relationship Id="rId10" Type="http://schemas.openxmlformats.org/officeDocument/2006/relationships/hyperlink" Target="https://eur-lex.europa.eu/legal-content/IT/TXT/PDF/?uri=CELEX:32006L0007&amp;from=EN" TargetMode="External"/><Relationship Id="rId19" Type="http://schemas.openxmlformats.org/officeDocument/2006/relationships/hyperlink" Target="http://dati-censimentoagricoltura.istat.it/Index.aspx?lang=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ea.europa.eu/" TargetMode="External"/><Relationship Id="rId14" Type="http://schemas.openxmlformats.org/officeDocument/2006/relationships/hyperlink" Target="http://dati.istat.it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E1F04-B6DE-41D4-AC9E-B7F9463C4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3216</Words>
  <Characters>18332</Characters>
  <Application>Microsoft Office Word</Application>
  <DocSecurity>0</DocSecurity>
  <Lines>152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Pella</dc:creator>
  <cp:lastModifiedBy>Francesca Pella</cp:lastModifiedBy>
  <cp:revision>5</cp:revision>
  <dcterms:created xsi:type="dcterms:W3CDTF">2023-09-25T20:16:00Z</dcterms:created>
  <dcterms:modified xsi:type="dcterms:W3CDTF">2023-09-25T20:20:00Z</dcterms:modified>
</cp:coreProperties>
</file>